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comments.xml" ContentType="application/vnd.openxmlformats-officedocument.wordprocessingml.comment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E1BB0" w:rsidP="003518B2" w:rsidRDefault="009E1BB0" w14:paraId="7017DE40" w14:textId="180C6EA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968A8B1">
        <w:rPr>
          <w:rFonts w:ascii="Times New Roman" w:hAnsi="Times New Roman" w:cs="Times New Roman"/>
        </w:rPr>
        <w:t>EELNÕU</w:t>
      </w:r>
    </w:p>
    <w:p w:rsidRPr="009E1BB0" w:rsidR="009E1BB0" w:rsidP="003518B2" w:rsidRDefault="00BA1FC4" w14:paraId="2508030C" w14:textId="6B90EC8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7F438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11</w:t>
      </w:r>
      <w:r w:rsidR="009E1BB0">
        <w:rPr>
          <w:rFonts w:ascii="Times New Roman" w:hAnsi="Times New Roman" w:cs="Times New Roman"/>
        </w:rPr>
        <w:t>.2025</w:t>
      </w:r>
    </w:p>
    <w:p w:rsidRPr="009A5D9F" w:rsidR="00041401" w:rsidP="003518B2" w:rsidRDefault="00041401" w14:paraId="3CFA0A01" w14:textId="7777777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B312C" w:rsidP="003518B2" w:rsidRDefault="0BB9D2E4" w14:paraId="5094C42C" w14:textId="79BEC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3469F29C">
        <w:rPr>
          <w:rFonts w:ascii="Times New Roman" w:hAnsi="Times New Roman" w:cs="Times New Roman"/>
          <w:b/>
          <w:bCs/>
          <w:sz w:val="32"/>
          <w:szCs w:val="32"/>
        </w:rPr>
        <w:t>Maksukorralduse seaduse</w:t>
      </w:r>
      <w:r w:rsidRPr="3469F29C" w:rsidR="37A3938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3469F29C" w:rsidR="6F245A2D">
        <w:rPr>
          <w:rFonts w:ascii="Times New Roman" w:hAnsi="Times New Roman" w:cs="Times New Roman"/>
          <w:b/>
          <w:bCs/>
          <w:sz w:val="32"/>
          <w:szCs w:val="32"/>
        </w:rPr>
        <w:t>ning</w:t>
      </w:r>
      <w:r w:rsidRPr="3469F29C" w:rsidR="3D4AEA0A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3469F29C" w:rsidR="69B40FCA">
        <w:rPr>
          <w:rFonts w:ascii="Times New Roman" w:hAnsi="Times New Roman" w:cs="Times New Roman"/>
          <w:b/>
          <w:bCs/>
          <w:sz w:val="32"/>
          <w:szCs w:val="32"/>
        </w:rPr>
        <w:t>r</w:t>
      </w:r>
      <w:r w:rsidRPr="3469F29C" w:rsidR="3D4AEA0A">
        <w:rPr>
          <w:rFonts w:ascii="Times New Roman" w:hAnsi="Times New Roman" w:cs="Times New Roman"/>
          <w:b/>
          <w:bCs/>
          <w:sz w:val="32"/>
          <w:szCs w:val="32"/>
        </w:rPr>
        <w:t xml:space="preserve">ahapesu ja </w:t>
      </w:r>
      <w:r w:rsidRPr="3469F29C" w:rsidR="532E45F0">
        <w:rPr>
          <w:rFonts w:ascii="Times New Roman" w:hAnsi="Times New Roman" w:cs="Times New Roman"/>
          <w:b/>
          <w:bCs/>
          <w:sz w:val="32"/>
          <w:szCs w:val="32"/>
        </w:rPr>
        <w:t>t</w:t>
      </w:r>
      <w:r w:rsidRPr="3469F29C" w:rsidR="3D4AEA0A">
        <w:rPr>
          <w:rFonts w:ascii="Times New Roman" w:hAnsi="Times New Roman" w:cs="Times New Roman"/>
          <w:b/>
          <w:bCs/>
          <w:sz w:val="32"/>
          <w:szCs w:val="32"/>
        </w:rPr>
        <w:t xml:space="preserve">errorismi </w:t>
      </w:r>
      <w:r w:rsidRPr="3469F29C" w:rsidR="2731E350">
        <w:rPr>
          <w:rFonts w:ascii="Times New Roman" w:hAnsi="Times New Roman" w:cs="Times New Roman"/>
          <w:b/>
          <w:bCs/>
          <w:sz w:val="32"/>
          <w:szCs w:val="32"/>
        </w:rPr>
        <w:t xml:space="preserve">rahastamise </w:t>
      </w:r>
      <w:r w:rsidRPr="3469F29C" w:rsidR="739F4568">
        <w:rPr>
          <w:rFonts w:ascii="Times New Roman" w:hAnsi="Times New Roman" w:cs="Times New Roman"/>
          <w:b/>
          <w:bCs/>
          <w:sz w:val="32"/>
          <w:szCs w:val="32"/>
        </w:rPr>
        <w:t>t</w:t>
      </w:r>
      <w:r w:rsidRPr="3469F29C" w:rsidR="3D4AEA0A">
        <w:rPr>
          <w:rFonts w:ascii="Times New Roman" w:hAnsi="Times New Roman" w:cs="Times New Roman"/>
          <w:b/>
          <w:bCs/>
          <w:sz w:val="32"/>
          <w:szCs w:val="32"/>
        </w:rPr>
        <w:t>õkestamise seaduse muutmise seadus</w:t>
      </w:r>
    </w:p>
    <w:p w:rsidR="00225C54" w:rsidP="003518B2" w:rsidRDefault="00225C54" w14:paraId="418DC362" w14:textId="7777777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9E1BB0" w:rsidP="003518B2" w:rsidRDefault="1235484B" w14:paraId="5FA3F612" w14:textId="11E9632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2A880031">
        <w:rPr>
          <w:rFonts w:ascii="Times New Roman" w:hAnsi="Times New Roman" w:cs="Times New Roman"/>
          <w:b/>
          <w:bCs/>
        </w:rPr>
        <w:t xml:space="preserve">§ 1. </w:t>
      </w:r>
      <w:r w:rsidRPr="2A880031" w:rsidR="5EE613F7">
        <w:rPr>
          <w:rFonts w:ascii="Times New Roman" w:hAnsi="Times New Roman" w:cs="Times New Roman"/>
          <w:b/>
          <w:bCs/>
        </w:rPr>
        <w:t>Maksukorralduse seaduse muutmine</w:t>
      </w:r>
    </w:p>
    <w:p w:rsidR="00225C54" w:rsidP="003518B2" w:rsidRDefault="00225C54" w14:paraId="71D8BBE4" w14:textId="77777777">
      <w:pPr>
        <w:spacing w:after="0" w:line="240" w:lineRule="auto"/>
        <w:rPr>
          <w:rFonts w:ascii="Times New Roman" w:hAnsi="Times New Roman" w:cs="Times New Roman"/>
        </w:rPr>
      </w:pPr>
    </w:p>
    <w:p w:rsidR="009E1BB0" w:rsidP="003518B2" w:rsidRDefault="000650B7" w14:paraId="39C17191" w14:textId="461013E9">
      <w:pPr>
        <w:spacing w:after="0" w:line="240" w:lineRule="auto"/>
        <w:rPr>
          <w:rFonts w:ascii="Times New Roman" w:hAnsi="Times New Roman" w:cs="Times New Roman"/>
        </w:rPr>
      </w:pPr>
      <w:r w:rsidRPr="2A880031">
        <w:rPr>
          <w:rFonts w:ascii="Times New Roman" w:hAnsi="Times New Roman" w:cs="Times New Roman"/>
        </w:rPr>
        <w:t>Maksukorralduse seaduses tehakse järgmised muudatused:</w:t>
      </w:r>
    </w:p>
    <w:p w:rsidR="005F184C" w:rsidP="003518B2" w:rsidRDefault="005F184C" w14:paraId="034D14FB" w14:textId="77777777">
      <w:pPr>
        <w:spacing w:after="0" w:line="240" w:lineRule="auto"/>
        <w:rPr>
          <w:rFonts w:ascii="Times New Roman" w:hAnsi="Times New Roman" w:cs="Times New Roman"/>
        </w:rPr>
      </w:pPr>
    </w:p>
    <w:p w:rsidR="000650B7" w:rsidP="003518B2" w:rsidRDefault="7908591E" w14:paraId="74CFC5F8" w14:textId="2BC2095D">
      <w:pPr>
        <w:spacing w:after="0" w:line="240" w:lineRule="auto"/>
        <w:rPr>
          <w:rFonts w:ascii="Times New Roman" w:hAnsi="Times New Roman" w:cs="Times New Roman"/>
        </w:rPr>
      </w:pPr>
      <w:r w:rsidRPr="58BB3E70">
        <w:rPr>
          <w:rFonts w:ascii="Times New Roman" w:hAnsi="Times New Roman" w:cs="Times New Roman"/>
          <w:b/>
          <w:bCs/>
        </w:rPr>
        <w:t>1</w:t>
      </w:r>
      <w:r w:rsidRPr="58BB3E70" w:rsidR="2CB30945">
        <w:rPr>
          <w:rFonts w:ascii="Times New Roman" w:hAnsi="Times New Roman" w:cs="Times New Roman"/>
          <w:b/>
          <w:bCs/>
        </w:rPr>
        <w:t>)</w:t>
      </w:r>
      <w:r w:rsidRPr="58BB3E70" w:rsidR="2CB30945">
        <w:rPr>
          <w:rFonts w:ascii="Times New Roman" w:hAnsi="Times New Roman" w:cs="Times New Roman"/>
        </w:rPr>
        <w:t xml:space="preserve"> </w:t>
      </w:r>
      <w:r w:rsidRPr="58BB3E70" w:rsidR="42230C9D">
        <w:rPr>
          <w:rFonts w:ascii="Times New Roman" w:hAnsi="Times New Roman" w:cs="Times New Roman"/>
        </w:rPr>
        <w:t>paragrahvi 61 lõi</w:t>
      </w:r>
      <w:r w:rsidRPr="58BB3E70" w:rsidR="1509192D">
        <w:rPr>
          <w:rFonts w:ascii="Times New Roman" w:hAnsi="Times New Roman" w:cs="Times New Roman"/>
        </w:rPr>
        <w:t>k</w:t>
      </w:r>
      <w:r w:rsidRPr="58BB3E70" w:rsidR="42230C9D">
        <w:rPr>
          <w:rFonts w:ascii="Times New Roman" w:hAnsi="Times New Roman" w:cs="Times New Roman"/>
        </w:rPr>
        <w:t xml:space="preserve">e 1 </w:t>
      </w:r>
      <w:r w:rsidRPr="58BB3E70" w:rsidR="1509192D">
        <w:rPr>
          <w:rFonts w:ascii="Times New Roman" w:hAnsi="Times New Roman" w:cs="Times New Roman"/>
        </w:rPr>
        <w:t>esimen</w:t>
      </w:r>
      <w:r w:rsidRPr="58BB3E70" w:rsidR="2E3C147B">
        <w:rPr>
          <w:rFonts w:ascii="Times New Roman" w:hAnsi="Times New Roman" w:cs="Times New Roman"/>
        </w:rPr>
        <w:t>e lause</w:t>
      </w:r>
      <w:r w:rsidRPr="58BB3E70" w:rsidR="536245EB">
        <w:rPr>
          <w:rFonts w:ascii="Times New Roman" w:hAnsi="Times New Roman" w:cs="Times New Roman"/>
        </w:rPr>
        <w:t xml:space="preserve"> muudetakse ja</w:t>
      </w:r>
      <w:r w:rsidRPr="58BB3E70" w:rsidR="2E3C147B">
        <w:rPr>
          <w:rFonts w:ascii="Times New Roman" w:hAnsi="Times New Roman" w:cs="Times New Roman"/>
        </w:rPr>
        <w:t xml:space="preserve"> sõnastatakse järgmiselt:</w:t>
      </w:r>
    </w:p>
    <w:p w:rsidR="0038060A" w:rsidP="003518B2" w:rsidRDefault="1235AB64" w14:paraId="2456615D" w14:textId="7FE14086">
      <w:pPr>
        <w:spacing w:after="0" w:line="240" w:lineRule="auto"/>
        <w:jc w:val="both"/>
        <w:rPr>
          <w:rFonts w:ascii="Times New Roman" w:hAnsi="Times New Roman" w:cs="Times New Roman"/>
        </w:rPr>
      </w:pPr>
      <w:r w:rsidRPr="58BB3E70">
        <w:rPr>
          <w:rFonts w:ascii="Times New Roman" w:hAnsi="Times New Roman" w:cs="Times New Roman"/>
        </w:rPr>
        <w:t>„Maksuhalduril on õigus nõuda kolmandatelt isikutelt teavet, sealhulgas krediidi</w:t>
      </w:r>
      <w:r w:rsidRPr="58BB3E70" w:rsidR="4216492E">
        <w:rPr>
          <w:rFonts w:ascii="Times New Roman" w:hAnsi="Times New Roman" w:cs="Times New Roman"/>
        </w:rPr>
        <w:t xml:space="preserve">asutustelt </w:t>
      </w:r>
      <w:r w:rsidRPr="58BB3E70">
        <w:rPr>
          <w:rFonts w:ascii="Times New Roman" w:hAnsi="Times New Roman" w:cs="Times New Roman"/>
        </w:rPr>
        <w:t>pangasaladust sisaldavat teavet, et kindlaks teha maksumenetluses tähendust omavad asjaolud.</w:t>
      </w:r>
      <w:r w:rsidRPr="58BB3E70" w:rsidR="7D4722FC">
        <w:rPr>
          <w:rFonts w:ascii="Times New Roman" w:hAnsi="Times New Roman" w:cs="Times New Roman"/>
        </w:rPr>
        <w:t>“;</w:t>
      </w:r>
    </w:p>
    <w:p w:rsidR="00891EAA" w:rsidP="003518B2" w:rsidRDefault="00891EAA" w14:paraId="72300AE8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496D3F" w:rsidR="00891EAA" w:rsidP="003518B2" w:rsidRDefault="7E1B8C81" w14:paraId="26D0FEA0" w14:textId="73988F57">
      <w:pPr>
        <w:spacing w:after="0" w:line="240" w:lineRule="auto"/>
        <w:jc w:val="both"/>
        <w:rPr>
          <w:rFonts w:ascii="Times New Roman" w:hAnsi="Times New Roman" w:cs="Times New Roman"/>
        </w:rPr>
      </w:pPr>
      <w:r w:rsidRPr="2A880031">
        <w:rPr>
          <w:rFonts w:ascii="Times New Roman" w:hAnsi="Times New Roman" w:cs="Times New Roman"/>
          <w:b/>
          <w:bCs/>
        </w:rPr>
        <w:t>2</w:t>
      </w:r>
      <w:r w:rsidRPr="2A880031" w:rsidR="00891EAA">
        <w:rPr>
          <w:rFonts w:ascii="Times New Roman" w:hAnsi="Times New Roman" w:cs="Times New Roman"/>
          <w:b/>
          <w:bCs/>
        </w:rPr>
        <w:t xml:space="preserve">) </w:t>
      </w:r>
      <w:r w:rsidRPr="2A880031" w:rsidR="00BF1C52">
        <w:rPr>
          <w:rFonts w:ascii="Times New Roman" w:hAnsi="Times New Roman" w:cs="Times New Roman"/>
        </w:rPr>
        <w:t xml:space="preserve">paragrahvi 61 </w:t>
      </w:r>
      <w:r w:rsidRPr="2A880031" w:rsidR="00496D3F">
        <w:rPr>
          <w:rFonts w:ascii="Times New Roman" w:hAnsi="Times New Roman" w:cs="Times New Roman"/>
        </w:rPr>
        <w:t>täiendatakse lõikega 3</w:t>
      </w:r>
      <w:r w:rsidRPr="2A880031" w:rsidR="00496D3F">
        <w:rPr>
          <w:rFonts w:ascii="Times New Roman" w:hAnsi="Times New Roman" w:cs="Times New Roman"/>
          <w:vertAlign w:val="superscript"/>
        </w:rPr>
        <w:t>2</w:t>
      </w:r>
      <w:r w:rsidRPr="2A880031" w:rsidR="00496D3F">
        <w:rPr>
          <w:rFonts w:ascii="Times New Roman" w:hAnsi="Times New Roman" w:cs="Times New Roman"/>
        </w:rPr>
        <w:t xml:space="preserve"> järgmises sõnastuses</w:t>
      </w:r>
      <w:r w:rsidRPr="2A880031" w:rsidR="00751AEA">
        <w:rPr>
          <w:rFonts w:ascii="Times New Roman" w:hAnsi="Times New Roman" w:cs="Times New Roman"/>
        </w:rPr>
        <w:t>:</w:t>
      </w:r>
    </w:p>
    <w:p w:rsidR="00832526" w:rsidP="003518B2" w:rsidRDefault="00832526" w14:paraId="48F0FDEB" w14:textId="088190EE">
      <w:pPr>
        <w:spacing w:after="0" w:line="240" w:lineRule="auto"/>
        <w:jc w:val="both"/>
        <w:rPr>
          <w:rFonts w:ascii="Times New Roman" w:hAnsi="Times New Roman" w:cs="Times New Roman"/>
        </w:rPr>
      </w:pPr>
      <w:r w:rsidRPr="58BB3E70">
        <w:rPr>
          <w:rFonts w:ascii="Times New Roman" w:hAnsi="Times New Roman" w:cs="Times New Roman"/>
        </w:rPr>
        <w:t>„(3</w:t>
      </w:r>
      <w:r w:rsidRPr="58BB3E70" w:rsidR="00496D3F">
        <w:rPr>
          <w:rFonts w:ascii="Times New Roman" w:hAnsi="Times New Roman" w:cs="Times New Roman"/>
          <w:vertAlign w:val="superscript"/>
        </w:rPr>
        <w:t>2</w:t>
      </w:r>
      <w:r w:rsidRPr="58BB3E70">
        <w:rPr>
          <w:rFonts w:ascii="Times New Roman" w:hAnsi="Times New Roman" w:cs="Times New Roman"/>
        </w:rPr>
        <w:t>)</w:t>
      </w:r>
      <w:r w:rsidRPr="58BB3E70" w:rsidR="00496D3F">
        <w:rPr>
          <w:rFonts w:ascii="Times New Roman" w:hAnsi="Times New Roman" w:cs="Times New Roman"/>
        </w:rPr>
        <w:t xml:space="preserve"> </w:t>
      </w:r>
      <w:r w:rsidRPr="58BB3E70" w:rsidR="00B372F6">
        <w:rPr>
          <w:rFonts w:ascii="Times New Roman" w:hAnsi="Times New Roman" w:cs="Times New Roman"/>
        </w:rPr>
        <w:t xml:space="preserve">Täitmisregistri kaudu on Maksu- ja Tolliametil õigus esitada </w:t>
      </w:r>
      <w:r w:rsidRPr="58BB3E70" w:rsidR="00C32268">
        <w:rPr>
          <w:rFonts w:ascii="Times New Roman" w:hAnsi="Times New Roman" w:cs="Times New Roman"/>
        </w:rPr>
        <w:t>korraldus</w:t>
      </w:r>
      <w:r w:rsidRPr="58BB3E70" w:rsidR="009236CE">
        <w:rPr>
          <w:rFonts w:ascii="Times New Roman" w:hAnsi="Times New Roman" w:cs="Times New Roman"/>
        </w:rPr>
        <w:t>i</w:t>
      </w:r>
      <w:r w:rsidRPr="58BB3E70" w:rsidR="00B372F6">
        <w:rPr>
          <w:rFonts w:ascii="Times New Roman" w:hAnsi="Times New Roman" w:cs="Times New Roman"/>
        </w:rPr>
        <w:t xml:space="preserve"> järgmiste andmete </w:t>
      </w:r>
      <w:r w:rsidRPr="58BB3E70" w:rsidR="006616E7">
        <w:rPr>
          <w:rFonts w:ascii="Times New Roman" w:hAnsi="Times New Roman" w:cs="Times New Roman"/>
        </w:rPr>
        <w:t>nõudmiseks</w:t>
      </w:r>
      <w:r w:rsidRPr="58BB3E70" w:rsidR="004B16B7">
        <w:rPr>
          <w:rFonts w:ascii="Times New Roman" w:hAnsi="Times New Roman" w:cs="Times New Roman"/>
        </w:rPr>
        <w:t>:</w:t>
      </w:r>
    </w:p>
    <w:p w:rsidR="004B16B7" w:rsidP="003518B2" w:rsidRDefault="004B16B7" w14:paraId="329DDD88" w14:textId="727BFBE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konto olemasolu;</w:t>
      </w:r>
    </w:p>
    <w:p w:rsidR="004B16B7" w:rsidP="003518B2" w:rsidRDefault="004B16B7" w14:paraId="23665C4E" w14:textId="4E67C60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konto saldo;</w:t>
      </w:r>
    </w:p>
    <w:p w:rsidR="004B16B7" w:rsidP="003518B2" w:rsidRDefault="004B16B7" w14:paraId="41DD58F3" w14:textId="2115A4B6">
      <w:pPr>
        <w:spacing w:after="0" w:line="240" w:lineRule="auto"/>
        <w:jc w:val="both"/>
        <w:rPr>
          <w:rFonts w:ascii="Times New Roman" w:hAnsi="Times New Roman" w:cs="Times New Roman"/>
        </w:rPr>
      </w:pPr>
      <w:r w:rsidRPr="58BB3E70">
        <w:rPr>
          <w:rFonts w:ascii="Times New Roman" w:hAnsi="Times New Roman" w:cs="Times New Roman"/>
        </w:rPr>
        <w:t>3) konto väljavõte;</w:t>
      </w:r>
    </w:p>
    <w:p w:rsidR="004B16B7" w:rsidP="003518B2" w:rsidRDefault="004B16B7" w14:paraId="2CECB9F7" w14:textId="040EE2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kontot kasutama volitatud isikud;</w:t>
      </w:r>
    </w:p>
    <w:p w:rsidR="004B16B7" w:rsidP="003518B2" w:rsidRDefault="004B16B7" w14:paraId="7A7B1EE6" w14:textId="1FB5100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 konto omaniku tegelik kasusaaja;</w:t>
      </w:r>
    </w:p>
    <w:p w:rsidR="004B16B7" w:rsidP="003518B2" w:rsidRDefault="004B16B7" w14:paraId="6B2CB4CA" w14:textId="3E30D699">
      <w:pPr>
        <w:spacing w:after="0" w:line="240" w:lineRule="auto"/>
        <w:jc w:val="both"/>
        <w:rPr>
          <w:rFonts w:ascii="Times New Roman" w:hAnsi="Times New Roman" w:cs="Times New Roman"/>
        </w:rPr>
      </w:pPr>
      <w:r w:rsidRPr="58BB3E70">
        <w:rPr>
          <w:rFonts w:ascii="Times New Roman" w:hAnsi="Times New Roman" w:cs="Times New Roman"/>
        </w:rPr>
        <w:t>6) hoiulaeka olemasolu.</w:t>
      </w:r>
      <w:r w:rsidRPr="58BB3E70" w:rsidR="008E72D5">
        <w:rPr>
          <w:rFonts w:ascii="Times New Roman" w:hAnsi="Times New Roman" w:cs="Times New Roman"/>
        </w:rPr>
        <w:t>“</w:t>
      </w:r>
      <w:r w:rsidRPr="58BB3E70" w:rsidR="6100AEC8">
        <w:rPr>
          <w:rFonts w:ascii="Times New Roman" w:hAnsi="Times New Roman" w:cs="Times New Roman"/>
        </w:rPr>
        <w:t>.</w:t>
      </w:r>
    </w:p>
    <w:p w:rsidR="004B16B7" w:rsidP="003518B2" w:rsidRDefault="004B16B7" w14:paraId="601966F9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B8A552E" w:rsidP="003518B2" w:rsidRDefault="14CFAB99" w14:paraId="48A4A60F" w14:textId="07F58797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</w:rPr>
      </w:pPr>
      <w:r w:rsidRPr="2A880031">
        <w:rPr>
          <w:rFonts w:ascii="Times New Roman" w:hAnsi="Times New Roman" w:eastAsia="Times New Roman" w:cs="Times New Roman"/>
          <w:b/>
          <w:bCs/>
          <w:color w:val="000000" w:themeColor="text1"/>
        </w:rPr>
        <w:t xml:space="preserve">§ 2. </w:t>
      </w:r>
      <w:r w:rsidRPr="2A880031" w:rsidR="736D8608">
        <w:rPr>
          <w:rFonts w:ascii="Times New Roman" w:hAnsi="Times New Roman" w:eastAsia="Times New Roman" w:cs="Times New Roman"/>
          <w:b/>
          <w:bCs/>
        </w:rPr>
        <w:t>Rahapesu ja terrorismi rahastamise tõkestamise seaduse muutmine</w:t>
      </w:r>
    </w:p>
    <w:p w:rsidR="0B8A552E" w:rsidP="003518B2" w:rsidRDefault="0B8A552E" w14:paraId="46D25D88" w14:textId="2FD5FE2C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 w:themeColor="text1"/>
          <w:u w:val="single"/>
        </w:rPr>
      </w:pPr>
    </w:p>
    <w:p w:rsidR="0B8A552E" w:rsidP="003518B2" w:rsidRDefault="14CFAB99" w14:paraId="70A05CE4" w14:textId="1B98CC5E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7D628AF8">
        <w:rPr>
          <w:rFonts w:ascii="Times New Roman" w:hAnsi="Times New Roman" w:eastAsia="Times New Roman" w:cs="Times New Roman"/>
          <w:color w:val="000000" w:themeColor="text1"/>
        </w:rPr>
        <w:t xml:space="preserve">Rahapesu ja </w:t>
      </w:r>
      <w:r w:rsidRPr="7D628AF8">
        <w:rPr>
          <w:rFonts w:ascii="Times New Roman" w:hAnsi="Times New Roman" w:eastAsia="Times New Roman" w:cs="Times New Roman"/>
        </w:rPr>
        <w:t xml:space="preserve">terrorismi rahastamise tõkestamise seaduses tehakse </w:t>
      </w:r>
      <w:r w:rsidRPr="7D628AF8" w:rsidR="52FAF26D">
        <w:rPr>
          <w:rFonts w:ascii="Times New Roman" w:hAnsi="Times New Roman" w:eastAsia="Times New Roman" w:cs="Times New Roman"/>
        </w:rPr>
        <w:t>järgmised muudatused:</w:t>
      </w:r>
    </w:p>
    <w:p w:rsidRPr="0076791A" w:rsidR="005F184C" w:rsidP="003518B2" w:rsidRDefault="005F184C" w14:paraId="5E6DD66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:rsidRPr="0076791A" w:rsidR="2714E781" w:rsidP="003518B2" w:rsidRDefault="383568CF" w14:paraId="1F953AAF" w14:textId="6D216319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131FADBC">
        <w:rPr>
          <w:rFonts w:ascii="Times New Roman" w:hAnsi="Times New Roman" w:eastAsia="Times New Roman" w:cs="Times New Roman"/>
          <w:b/>
          <w:bCs/>
        </w:rPr>
        <w:t xml:space="preserve">1) </w:t>
      </w:r>
      <w:r w:rsidRPr="131FADBC" w:rsidR="27141A26">
        <w:rPr>
          <w:rFonts w:ascii="Times New Roman" w:hAnsi="Times New Roman" w:eastAsia="Times New Roman" w:cs="Times New Roman"/>
        </w:rPr>
        <w:t>p</w:t>
      </w:r>
      <w:r w:rsidRPr="131FADBC" w:rsidR="129D9889">
        <w:rPr>
          <w:rFonts w:ascii="Times New Roman" w:hAnsi="Times New Roman" w:eastAsia="Times New Roman" w:cs="Times New Roman"/>
        </w:rPr>
        <w:t>aragrahvi</w:t>
      </w:r>
      <w:r w:rsidRPr="131FADBC" w:rsidR="2DC7E21E">
        <w:rPr>
          <w:rFonts w:ascii="Times New Roman" w:hAnsi="Times New Roman" w:eastAsia="Times New Roman" w:cs="Times New Roman"/>
        </w:rPr>
        <w:t xml:space="preserve"> 51 </w:t>
      </w:r>
      <w:r w:rsidRPr="131FADBC" w:rsidR="129D9889">
        <w:rPr>
          <w:rFonts w:ascii="Times New Roman" w:hAnsi="Times New Roman" w:eastAsia="Times New Roman" w:cs="Times New Roman"/>
        </w:rPr>
        <w:t>lõi</w:t>
      </w:r>
      <w:r w:rsidRPr="131FADBC" w:rsidR="7954561A">
        <w:rPr>
          <w:rFonts w:ascii="Times New Roman" w:hAnsi="Times New Roman" w:eastAsia="Times New Roman" w:cs="Times New Roman"/>
        </w:rPr>
        <w:t>ke</w:t>
      </w:r>
      <w:r w:rsidRPr="131FADBC" w:rsidR="2DC7E21E">
        <w:rPr>
          <w:rFonts w:ascii="Times New Roman" w:hAnsi="Times New Roman" w:eastAsia="Times New Roman" w:cs="Times New Roman"/>
        </w:rPr>
        <w:t xml:space="preserve"> 1 </w:t>
      </w:r>
      <w:r w:rsidRPr="131FADBC" w:rsidR="7954561A">
        <w:rPr>
          <w:rFonts w:ascii="Times New Roman" w:hAnsi="Times New Roman" w:eastAsia="Times New Roman" w:cs="Times New Roman"/>
        </w:rPr>
        <w:t>esimest lauset</w:t>
      </w:r>
      <w:r w:rsidRPr="131FADBC" w:rsidR="0EA2D3CC">
        <w:rPr>
          <w:rFonts w:ascii="Times New Roman" w:hAnsi="Times New Roman" w:eastAsia="Times New Roman" w:cs="Times New Roman"/>
        </w:rPr>
        <w:t xml:space="preserve"> </w:t>
      </w:r>
      <w:r w:rsidRPr="131FADBC" w:rsidR="11A37BED">
        <w:rPr>
          <w:rFonts w:ascii="Times New Roman" w:hAnsi="Times New Roman" w:eastAsia="Times New Roman" w:cs="Times New Roman"/>
        </w:rPr>
        <w:t>täiendatakse pärast tekstiosa</w:t>
      </w:r>
      <w:r w:rsidRPr="131FADBC" w:rsidR="1CE31F1C">
        <w:rPr>
          <w:rFonts w:ascii="Times New Roman" w:hAnsi="Times New Roman" w:eastAsia="Times New Roman" w:cs="Times New Roman"/>
        </w:rPr>
        <w:t xml:space="preserve"> „Rahapesu Andmebüroo poolt</w:t>
      </w:r>
      <w:r w:rsidRPr="131FADBC" w:rsidR="0B3AA0EF">
        <w:rPr>
          <w:rFonts w:ascii="Times New Roman" w:hAnsi="Times New Roman" w:eastAsia="Times New Roman" w:cs="Times New Roman"/>
        </w:rPr>
        <w:t xml:space="preserve"> käesoleva seaduse</w:t>
      </w:r>
      <w:r w:rsidRPr="131FADBC" w:rsidR="1CE31F1C">
        <w:rPr>
          <w:rFonts w:ascii="Times New Roman" w:hAnsi="Times New Roman" w:eastAsia="Times New Roman" w:cs="Times New Roman"/>
        </w:rPr>
        <w:t>“</w:t>
      </w:r>
      <w:r w:rsidRPr="131FADBC" w:rsidR="2035FB12">
        <w:rPr>
          <w:rFonts w:ascii="Times New Roman" w:hAnsi="Times New Roman" w:eastAsia="Times New Roman" w:cs="Times New Roman"/>
        </w:rPr>
        <w:t xml:space="preserve"> </w:t>
      </w:r>
      <w:r w:rsidRPr="131FADBC" w:rsidR="7C218C16">
        <w:rPr>
          <w:rFonts w:ascii="Times New Roman" w:hAnsi="Times New Roman" w:eastAsia="Times New Roman" w:cs="Times New Roman"/>
        </w:rPr>
        <w:t>tekstiosaga „</w:t>
      </w:r>
      <w:r w:rsidRPr="131FADBC" w:rsidR="6C1AFBFB">
        <w:rPr>
          <w:rFonts w:ascii="Times New Roman" w:hAnsi="Times New Roman" w:eastAsia="Times New Roman" w:cs="Times New Roman"/>
        </w:rPr>
        <w:t>§ 54 lõike 1 punktides 1</w:t>
      </w:r>
      <w:ins w:author="Aili Sandre - JUSTDIGI" w:date="2026-01-08T20:41:00Z" w16du:dateUtc="2026-01-08T18:41:00Z" w:id="0">
        <w:r w:rsidR="008D2701">
          <w:rPr>
            <w:rFonts w:ascii="Times New Roman" w:hAnsi="Times New Roman" w:eastAsia="Times New Roman" w:cs="Times New Roman"/>
          </w:rPr>
          <w:t>,</w:t>
        </w:r>
      </w:ins>
      <w:r w:rsidRPr="131FADBC" w:rsidR="1DF916C6">
        <w:rPr>
          <w:rFonts w:ascii="Times New Roman" w:hAnsi="Times New Roman" w:eastAsia="Times New Roman" w:cs="Times New Roman"/>
        </w:rPr>
        <w:t xml:space="preserve"> </w:t>
      </w:r>
      <w:del w:author="Aili Sandre - JUSTDIGI" w:date="2026-01-08T20:41:00Z" w16du:dateUtc="2026-01-08T18:41:00Z" w:id="1">
        <w:r w:rsidRPr="131FADBC" w:rsidDel="008D2701" w:rsidR="1DF916C6">
          <w:rPr>
            <w:rFonts w:ascii="Times New Roman" w:hAnsi="Times New Roman" w:eastAsia="Times New Roman" w:cs="Times New Roman"/>
          </w:rPr>
          <w:delText>ja</w:delText>
        </w:r>
        <w:r w:rsidRPr="131FADBC" w:rsidDel="008D2701" w:rsidR="6C1AFBFB">
          <w:rPr>
            <w:rFonts w:ascii="Times New Roman" w:hAnsi="Times New Roman" w:eastAsia="Times New Roman" w:cs="Times New Roman"/>
          </w:rPr>
          <w:delText xml:space="preserve"> </w:delText>
        </w:r>
      </w:del>
      <w:r w:rsidRPr="131FADBC" w:rsidR="6C1AFBFB">
        <w:rPr>
          <w:rFonts w:ascii="Times New Roman" w:hAnsi="Times New Roman" w:eastAsia="Times New Roman" w:cs="Times New Roman"/>
        </w:rPr>
        <w:t>8</w:t>
      </w:r>
      <w:ins w:author="Aili Sandre - JUSTDIGI" w:date="2026-01-08T20:41:00Z" w16du:dateUtc="2026-01-08T18:41:00Z" w:id="2">
        <w:r w:rsidR="008D2701">
          <w:rPr>
            <w:rFonts w:ascii="Times New Roman" w:hAnsi="Times New Roman" w:eastAsia="Times New Roman" w:cs="Times New Roman"/>
          </w:rPr>
          <w:t xml:space="preserve"> ja </w:t>
        </w:r>
      </w:ins>
      <w:del w:author="Aili Sandre - JUSTDIGI" w:date="2026-01-08T20:41:00Z" w16du:dateUtc="2026-01-08T18:41:00Z" w:id="3">
        <w:r w:rsidRPr="131FADBC" w:rsidDel="008D2701" w:rsidR="1DF916C6">
          <w:rPr>
            <w:rFonts w:ascii="Times New Roman" w:hAnsi="Times New Roman" w:eastAsia="Times New Roman" w:cs="Times New Roman"/>
          </w:rPr>
          <w:delText>–</w:delText>
        </w:r>
      </w:del>
      <w:r w:rsidR="006F0A0B">
        <w:rPr>
          <w:rFonts w:ascii="Times New Roman" w:hAnsi="Times New Roman" w:eastAsia="Times New Roman" w:cs="Times New Roman"/>
        </w:rPr>
        <w:t>9</w:t>
      </w:r>
      <w:r w:rsidRPr="131FADBC" w:rsidR="6C1AFBFB">
        <w:rPr>
          <w:rFonts w:ascii="Times New Roman" w:hAnsi="Times New Roman" w:eastAsia="Times New Roman" w:cs="Times New Roman"/>
        </w:rPr>
        <w:t xml:space="preserve"> sätestatud ülesannete täitmise</w:t>
      </w:r>
      <w:r w:rsidRPr="131FADBC" w:rsidR="195C19A9">
        <w:rPr>
          <w:rFonts w:ascii="Times New Roman" w:hAnsi="Times New Roman" w:eastAsia="Times New Roman" w:cs="Times New Roman"/>
        </w:rPr>
        <w:t xml:space="preserve"> korra</w:t>
      </w:r>
      <w:r w:rsidRPr="131FADBC" w:rsidR="6C1AFBFB">
        <w:rPr>
          <w:rFonts w:ascii="Times New Roman" w:hAnsi="Times New Roman" w:eastAsia="Times New Roman" w:cs="Times New Roman"/>
        </w:rPr>
        <w:t>l te</w:t>
      </w:r>
      <w:r w:rsidRPr="131FADBC" w:rsidR="5CEC6868">
        <w:rPr>
          <w:rFonts w:ascii="Times New Roman" w:hAnsi="Times New Roman" w:eastAsia="Times New Roman" w:cs="Times New Roman"/>
        </w:rPr>
        <w:t>h</w:t>
      </w:r>
      <w:r w:rsidRPr="131FADBC" w:rsidR="6C1AFBFB">
        <w:rPr>
          <w:rFonts w:ascii="Times New Roman" w:hAnsi="Times New Roman" w:eastAsia="Times New Roman" w:cs="Times New Roman"/>
        </w:rPr>
        <w:t>tud päringutest ning</w:t>
      </w:r>
      <w:r w:rsidRPr="131FADBC" w:rsidR="0F866B9E">
        <w:rPr>
          <w:rFonts w:ascii="Times New Roman" w:hAnsi="Times New Roman" w:eastAsia="Times New Roman" w:cs="Times New Roman"/>
        </w:rPr>
        <w:t>“;</w:t>
      </w:r>
    </w:p>
    <w:p w:rsidR="7D628AF8" w:rsidP="003518B2" w:rsidRDefault="7D628AF8" w14:paraId="21A18312" w14:textId="006DF7BA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</w:rPr>
      </w:pPr>
    </w:p>
    <w:p w:rsidRPr="005377C2" w:rsidR="00041401" w:rsidDel="002B4A4E" w:rsidP="003518B2" w:rsidRDefault="2115579D" w14:paraId="7FD6D92C" w14:textId="5C15762A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968A8B1">
        <w:rPr>
          <w:rFonts w:ascii="Times New Roman" w:hAnsi="Times New Roman" w:eastAsia="Times New Roman" w:cs="Times New Roman"/>
          <w:b/>
          <w:bCs/>
        </w:rPr>
        <w:t>2)</w:t>
      </w:r>
      <w:r w:rsidRPr="0968A8B1" w:rsidR="3462A698">
        <w:rPr>
          <w:rFonts w:ascii="Times New Roman" w:hAnsi="Times New Roman" w:eastAsia="Times New Roman" w:cs="Times New Roman"/>
        </w:rPr>
        <w:t xml:space="preserve"> paragrahvi 58 lõiget 1 täiendatakse teise lausega järgmises sõnastuses:</w:t>
      </w:r>
    </w:p>
    <w:p w:rsidRPr="005377C2" w:rsidR="00041401" w:rsidDel="002B4A4E" w:rsidP="003518B2" w:rsidRDefault="3462A698" w14:paraId="1FDAB668" w14:textId="72D561AC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131FADBC">
        <w:rPr>
          <w:rFonts w:ascii="Times New Roman" w:hAnsi="Times New Roman" w:eastAsia="Times New Roman" w:cs="Times New Roman"/>
        </w:rPr>
        <w:t>„Pangasaladust, sealhulgas pangakonto väljavõtteid sisaldavat teavet on Rahapesu Andmebürool õigus saada käesoleva seaduse § 54 lõike 1</w:t>
      </w:r>
      <w:r w:rsidRPr="131FADBC">
        <w:rPr>
          <w:rFonts w:ascii="Times New Roman" w:hAnsi="Times New Roman" w:eastAsia="Times New Roman" w:cs="Times New Roman"/>
          <w:vertAlign w:val="superscript"/>
        </w:rPr>
        <w:t xml:space="preserve"> </w:t>
      </w:r>
      <w:r w:rsidRPr="131FADBC">
        <w:rPr>
          <w:rFonts w:ascii="Times New Roman" w:hAnsi="Times New Roman" w:eastAsia="Times New Roman" w:cs="Times New Roman"/>
        </w:rPr>
        <w:t xml:space="preserve">punktides 1 ja 8–10 </w:t>
      </w:r>
      <w:r w:rsidR="006B3D17">
        <w:rPr>
          <w:rFonts w:ascii="Times New Roman" w:hAnsi="Times New Roman" w:eastAsia="Times New Roman" w:cs="Times New Roman"/>
        </w:rPr>
        <w:t>sätestatud</w:t>
      </w:r>
      <w:r w:rsidRPr="131FADBC">
        <w:rPr>
          <w:rFonts w:ascii="Times New Roman" w:hAnsi="Times New Roman" w:eastAsia="Times New Roman" w:cs="Times New Roman"/>
        </w:rPr>
        <w:t xml:space="preserve"> ülesannete täitmiseks.“;</w:t>
      </w:r>
    </w:p>
    <w:p w:rsidRPr="005377C2" w:rsidR="0B8A552E" w:rsidP="003518B2" w:rsidRDefault="0B8A552E" w14:paraId="4CA36764" w14:textId="7E84552C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:rsidR="73D82568" w:rsidP="003518B2" w:rsidRDefault="76A90FA1" w14:paraId="61919B63" w14:textId="32C6F5CA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131FADBC">
        <w:rPr>
          <w:rFonts w:ascii="Times New Roman" w:hAnsi="Times New Roman" w:eastAsia="Times New Roman" w:cs="Times New Roman"/>
          <w:b/>
          <w:bCs/>
        </w:rPr>
        <w:t>3</w:t>
      </w:r>
      <w:r w:rsidRPr="131FADBC" w:rsidR="23F974E6">
        <w:rPr>
          <w:rFonts w:ascii="Times New Roman" w:hAnsi="Times New Roman" w:eastAsia="Times New Roman" w:cs="Times New Roman"/>
          <w:b/>
          <w:bCs/>
        </w:rPr>
        <w:t>)</w:t>
      </w:r>
      <w:r w:rsidRPr="131FADBC" w:rsidR="7DAAD3EA">
        <w:rPr>
          <w:rFonts w:ascii="Times New Roman" w:hAnsi="Times New Roman" w:eastAsia="Times New Roman" w:cs="Times New Roman"/>
          <w:b/>
          <w:bCs/>
        </w:rPr>
        <w:t xml:space="preserve"> </w:t>
      </w:r>
      <w:r w:rsidRPr="131FADBC" w:rsidR="569FD909">
        <w:rPr>
          <w:rFonts w:ascii="Times New Roman" w:hAnsi="Times New Roman" w:eastAsia="Times New Roman" w:cs="Times New Roman"/>
        </w:rPr>
        <w:t>paragrahvi 58 lõi</w:t>
      </w:r>
      <w:r w:rsidRPr="131FADBC" w:rsidR="7926E0C1">
        <w:rPr>
          <w:rFonts w:ascii="Times New Roman" w:hAnsi="Times New Roman" w:eastAsia="Times New Roman" w:cs="Times New Roman"/>
        </w:rPr>
        <w:t>ge</w:t>
      </w:r>
      <w:r w:rsidRPr="131FADBC" w:rsidR="569FD909">
        <w:rPr>
          <w:rFonts w:ascii="Times New Roman" w:hAnsi="Times New Roman" w:eastAsia="Times New Roman" w:cs="Times New Roman"/>
        </w:rPr>
        <w:t xml:space="preserve"> 1</w:t>
      </w:r>
      <w:r w:rsidRPr="131FADBC" w:rsidR="569FD909">
        <w:rPr>
          <w:rFonts w:ascii="Times New Roman" w:hAnsi="Times New Roman" w:eastAsia="Times New Roman" w:cs="Times New Roman"/>
          <w:vertAlign w:val="superscript"/>
        </w:rPr>
        <w:t>1</w:t>
      </w:r>
      <w:r w:rsidRPr="131FADBC" w:rsidR="569FD909">
        <w:rPr>
          <w:rFonts w:ascii="Times New Roman" w:hAnsi="Times New Roman" w:eastAsia="Times New Roman" w:cs="Times New Roman"/>
        </w:rPr>
        <w:t xml:space="preserve"> </w:t>
      </w:r>
      <w:r w:rsidRPr="131FADBC" w:rsidR="5379F714">
        <w:rPr>
          <w:rFonts w:ascii="Times New Roman" w:hAnsi="Times New Roman" w:eastAsia="Times New Roman" w:cs="Times New Roman"/>
        </w:rPr>
        <w:t>muudetakse ja sõnastatakse järgmiselt</w:t>
      </w:r>
      <w:r w:rsidRPr="131FADBC" w:rsidR="44A918AF">
        <w:rPr>
          <w:rFonts w:ascii="Times New Roman" w:hAnsi="Times New Roman" w:eastAsia="Times New Roman" w:cs="Times New Roman"/>
        </w:rPr>
        <w:t>:</w:t>
      </w:r>
    </w:p>
    <w:p w:rsidR="001D41A8" w:rsidP="003518B2" w:rsidRDefault="569FD909" w14:paraId="76185769" w14:textId="77777777">
      <w:pPr>
        <w:spacing w:after="0" w:line="240" w:lineRule="auto"/>
        <w:jc w:val="both"/>
        <w:rPr>
          <w:ins w:author="Aili Sandre - JUSTDIGI" w:date="2026-01-08T21:18:00Z" w16du:dateUtc="2026-01-08T19:18:00Z" w:id="1524808773"/>
          <w:del w:author="Maarja-Liis Lall - JUSTDIGI" w:date="2026-01-16T09:56:47.931Z" w16du:dateUtc="2026-01-16T09:56:47.931Z" w:id="765802100"/>
          <w:rFonts w:ascii="Times New Roman" w:hAnsi="Times New Roman" w:eastAsia="Times New Roman" w:cs="Times New Roman"/>
        </w:rPr>
      </w:pPr>
      <w:r w:rsidRPr="20B1D215" w:rsidR="569FD909">
        <w:rPr>
          <w:rFonts w:ascii="Times New Roman" w:hAnsi="Times New Roman" w:eastAsia="Times New Roman" w:cs="Times New Roman"/>
        </w:rPr>
        <w:t>„</w:t>
      </w:r>
      <w:r w:rsidRPr="20B1D215" w:rsidR="006B3D17">
        <w:rPr>
          <w:rFonts w:ascii="Times New Roman" w:hAnsi="Times New Roman" w:eastAsia="Times New Roman" w:cs="Times New Roman"/>
        </w:rPr>
        <w:t>(1</w:t>
      </w:r>
      <w:r w:rsidRPr="20B1D215" w:rsidR="006B3D17">
        <w:rPr>
          <w:rFonts w:ascii="Times New Roman" w:hAnsi="Times New Roman" w:eastAsia="Times New Roman" w:cs="Times New Roman"/>
          <w:vertAlign w:val="superscript"/>
        </w:rPr>
        <w:t>1</w:t>
      </w:r>
      <w:r w:rsidRPr="20B1D215" w:rsidR="006B3D17">
        <w:rPr>
          <w:rFonts w:ascii="Times New Roman" w:hAnsi="Times New Roman" w:eastAsia="Times New Roman" w:cs="Times New Roman"/>
        </w:rPr>
        <w:t>)</w:t>
      </w:r>
      <w:commentRangeStart w:id="1156145627"/>
      <w:ins w:author="Aili Sandre - JUSTDIGI" w:date="2026-01-08T20:45:00Z" w:id="297140377">
        <w:r w:rsidRPr="20B1D215" w:rsidR="00B031BC">
          <w:rPr>
            <w:rFonts w:ascii="Times New Roman" w:hAnsi="Times New Roman" w:eastAsia="Times New Roman" w:cs="Times New Roman"/>
          </w:rPr>
          <w:t xml:space="preserve"> </w:t>
        </w:r>
      </w:ins>
      <w:commentRangeEnd w:id="1156145627"/>
      <w:r>
        <w:rPr>
          <w:rStyle w:val="CommentReference"/>
        </w:rPr>
        <w:commentReference w:id="1156145627"/>
      </w:r>
      <w:r w:rsidRPr="20B1D215" w:rsidR="0F8EE98F">
        <w:rPr>
          <w:rFonts w:ascii="Times New Roman" w:hAnsi="Times New Roman" w:eastAsia="Times New Roman" w:cs="Times New Roman"/>
        </w:rPr>
        <w:t xml:space="preserve">Rahapesu Andmebürool on õigus </w:t>
      </w:r>
      <w:r w:rsidRPr="20B1D215" w:rsidR="006B3D17">
        <w:rPr>
          <w:rFonts w:ascii="Times New Roman" w:hAnsi="Times New Roman" w:eastAsia="Times New Roman" w:cs="Times New Roman"/>
        </w:rPr>
        <w:t xml:space="preserve">saada </w:t>
      </w:r>
      <w:r w:rsidRPr="20B1D215" w:rsidR="0F8EE98F">
        <w:rPr>
          <w:rFonts w:ascii="Times New Roman" w:hAnsi="Times New Roman" w:eastAsia="Times New Roman" w:cs="Times New Roman"/>
        </w:rPr>
        <w:t>käesoleva seaduse § 54 lõike 1 punktides</w:t>
      </w:r>
      <w:del w:author="Aili Sandre - JUSTDIGI" w:date="2026-01-08T21:17:00Z" w:id="1385913875">
        <w:r w:rsidRPr="20B1D215" w:rsidDel="569FD909">
          <w:rPr>
            <w:rFonts w:ascii="Times New Roman" w:hAnsi="Times New Roman" w:eastAsia="Times New Roman" w:cs="Times New Roman"/>
          </w:rPr>
          <w:delText>t</w:delText>
        </w:r>
      </w:del>
      <w:r w:rsidRPr="20B1D215" w:rsidR="0F8EE98F">
        <w:rPr>
          <w:rFonts w:ascii="Times New Roman" w:hAnsi="Times New Roman" w:eastAsia="Times New Roman" w:cs="Times New Roman"/>
        </w:rPr>
        <w:t xml:space="preserve"> 1, 8 </w:t>
      </w:r>
    </w:p>
    <w:p w:rsidR="73D82568" w:rsidP="003518B2" w:rsidRDefault="0F8EE98F" w14:paraId="28F8E2C3" w14:textId="1BA723E2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968A8B1">
        <w:rPr>
          <w:rFonts w:ascii="Times New Roman" w:hAnsi="Times New Roman" w:eastAsia="Times New Roman" w:cs="Times New Roman"/>
        </w:rPr>
        <w:t xml:space="preserve">ja 9 </w:t>
      </w:r>
      <w:ins w:author="Aili Sandre - JUSTDIGI" w:date="2026-01-08T21:17:00Z" w16du:dateUtc="2026-01-08T19:17:00Z" w:id="7">
        <w:r w:rsidR="00FC20C2">
          <w:rPr>
            <w:rFonts w:ascii="Times New Roman" w:hAnsi="Times New Roman" w:eastAsia="Times New Roman" w:cs="Times New Roman"/>
          </w:rPr>
          <w:t>sätestatud</w:t>
        </w:r>
      </w:ins>
      <w:del w:author="Aili Sandre - JUSTDIGI" w:date="2026-01-08T21:17:00Z" w16du:dateUtc="2026-01-08T19:17:00Z" w:id="8">
        <w:r w:rsidRPr="0968A8B1" w:rsidDel="00FC20C2">
          <w:rPr>
            <w:rFonts w:ascii="Times New Roman" w:hAnsi="Times New Roman" w:eastAsia="Times New Roman" w:cs="Times New Roman"/>
          </w:rPr>
          <w:delText>tulenev</w:delText>
        </w:r>
      </w:del>
      <w:del w:author="Aili Sandre - JUSTDIGI" w:date="2026-01-08T21:18:00Z" w16du:dateUtc="2026-01-08T19:18:00Z" w:id="9">
        <w:r w:rsidRPr="0968A8B1" w:rsidDel="00FC20C2">
          <w:rPr>
            <w:rFonts w:ascii="Times New Roman" w:hAnsi="Times New Roman" w:eastAsia="Times New Roman" w:cs="Times New Roman"/>
          </w:rPr>
          <w:delText>ate</w:delText>
        </w:r>
      </w:del>
      <w:r w:rsidRPr="0968A8B1">
        <w:rPr>
          <w:rFonts w:ascii="Times New Roman" w:hAnsi="Times New Roman" w:eastAsia="Times New Roman" w:cs="Times New Roman"/>
        </w:rPr>
        <w:t xml:space="preserve"> ülesannete täitmiseks täitemenetluse seadustiku §-s 63 nimetatud </w:t>
      </w:r>
      <w:r w:rsidRPr="0968A8B1" w:rsidR="78121E43">
        <w:rPr>
          <w:rFonts w:ascii="Times New Roman" w:hAnsi="Times New Roman" w:eastAsia="Times New Roman" w:cs="Times New Roman"/>
        </w:rPr>
        <w:t>täitmisregistri</w:t>
      </w:r>
      <w:r w:rsidRPr="0968A8B1">
        <w:rPr>
          <w:rFonts w:ascii="Times New Roman" w:hAnsi="Times New Roman" w:eastAsia="Times New Roman" w:cs="Times New Roman"/>
        </w:rPr>
        <w:t xml:space="preserve"> kaudu käesoleva seaduse § 81 lõigetes 1</w:t>
      </w:r>
      <w:r w:rsidRPr="0968A8B1">
        <w:rPr>
          <w:rFonts w:ascii="Times New Roman" w:hAnsi="Times New Roman" w:eastAsia="Times New Roman" w:cs="Times New Roman"/>
          <w:vertAlign w:val="superscript"/>
        </w:rPr>
        <w:t>1</w:t>
      </w:r>
      <w:r w:rsidRPr="0968A8B1">
        <w:rPr>
          <w:rFonts w:ascii="Times New Roman" w:hAnsi="Times New Roman" w:eastAsia="Times New Roman" w:cs="Times New Roman"/>
        </w:rPr>
        <w:t>–1</w:t>
      </w:r>
      <w:r w:rsidRPr="0968A8B1">
        <w:rPr>
          <w:rFonts w:ascii="Times New Roman" w:hAnsi="Times New Roman" w:eastAsia="Times New Roman" w:cs="Times New Roman"/>
          <w:vertAlign w:val="superscript"/>
        </w:rPr>
        <w:t>5</w:t>
      </w:r>
      <w:r w:rsidRPr="0968A8B1">
        <w:rPr>
          <w:rFonts w:ascii="Times New Roman" w:hAnsi="Times New Roman" w:eastAsia="Times New Roman" w:cs="Times New Roman"/>
        </w:rPr>
        <w:t xml:space="preserve"> nimetatud andmeid</w:t>
      </w:r>
      <w:r w:rsidRPr="0968A8B1" w:rsidR="73C54334">
        <w:rPr>
          <w:rFonts w:ascii="Times New Roman" w:hAnsi="Times New Roman" w:eastAsia="Times New Roman" w:cs="Times New Roman"/>
        </w:rPr>
        <w:t>.</w:t>
      </w:r>
      <w:r w:rsidRPr="0968A8B1" w:rsidR="68DB9990">
        <w:rPr>
          <w:rFonts w:ascii="Times New Roman" w:hAnsi="Times New Roman" w:eastAsia="Times New Roman" w:cs="Times New Roman"/>
        </w:rPr>
        <w:t>“</w:t>
      </w:r>
      <w:r w:rsidRPr="0968A8B1" w:rsidR="728414B7">
        <w:rPr>
          <w:rFonts w:ascii="Times New Roman" w:hAnsi="Times New Roman" w:eastAsia="Times New Roman" w:cs="Times New Roman"/>
        </w:rPr>
        <w:t>;</w:t>
      </w:r>
    </w:p>
    <w:p w:rsidR="7A8E5AA1" w:rsidP="003518B2" w:rsidRDefault="7A8E5AA1" w14:paraId="2DB8AFB4" w14:textId="5E738573">
      <w:pPr>
        <w:spacing w:after="0" w:line="240" w:lineRule="auto"/>
        <w:rPr>
          <w:rFonts w:ascii="Times New Roman" w:hAnsi="Times New Roman" w:eastAsia="Times New Roman" w:cs="Times New Roman"/>
        </w:rPr>
      </w:pPr>
    </w:p>
    <w:p w:rsidR="00B216D1" w:rsidP="003518B2" w:rsidRDefault="550760E5" w14:paraId="6358F008" w14:textId="489D98F1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20B1D215" w:rsidR="550760E5">
        <w:rPr>
          <w:rFonts w:ascii="Times New Roman" w:hAnsi="Times New Roman" w:eastAsia="Times New Roman" w:cs="Times New Roman"/>
          <w:b w:val="1"/>
          <w:bCs w:val="1"/>
        </w:rPr>
        <w:t>4)</w:t>
      </w:r>
      <w:r w:rsidRPr="20B1D215" w:rsidR="1C39925C">
        <w:rPr>
          <w:rFonts w:ascii="Times New Roman" w:hAnsi="Times New Roman" w:eastAsia="Times New Roman" w:cs="Times New Roman"/>
          <w:b w:val="1"/>
          <w:bCs w:val="1"/>
        </w:rPr>
        <w:t xml:space="preserve"> </w:t>
      </w:r>
      <w:r w:rsidRPr="20B1D215" w:rsidR="1C39925C">
        <w:rPr>
          <w:rFonts w:ascii="Times New Roman" w:hAnsi="Times New Roman" w:eastAsia="Times New Roman" w:cs="Times New Roman"/>
        </w:rPr>
        <w:t>paragrahvi 58 lõi</w:t>
      </w:r>
      <w:r w:rsidRPr="20B1D215" w:rsidR="207EE5CB">
        <w:rPr>
          <w:rFonts w:ascii="Times New Roman" w:hAnsi="Times New Roman" w:eastAsia="Times New Roman" w:cs="Times New Roman"/>
        </w:rPr>
        <w:t>ke</w:t>
      </w:r>
      <w:del w:author="Aili Sandre - JUSTDIGI" w:date="2026-01-08T20:46:00Z" w:id="1251479690">
        <w:r w:rsidRPr="20B1D215" w:rsidDel="550760E5">
          <w:rPr>
            <w:rFonts w:ascii="Times New Roman" w:hAnsi="Times New Roman" w:eastAsia="Times New Roman" w:cs="Times New Roman"/>
          </w:rPr>
          <w:delText>s</w:delText>
        </w:r>
      </w:del>
      <w:r w:rsidRPr="20B1D215" w:rsidR="1C39925C">
        <w:rPr>
          <w:rFonts w:ascii="Times New Roman" w:hAnsi="Times New Roman" w:eastAsia="Times New Roman" w:cs="Times New Roman"/>
        </w:rPr>
        <w:t xml:space="preserve"> 2 </w:t>
      </w:r>
      <w:del w:author="Aili Sandre - JUSTDIGI" w:date="2026-01-08T20:46:00Z" w:id="1418618702">
        <w:r w:rsidRPr="20B1D215" w:rsidDel="550760E5">
          <w:rPr>
            <w:rFonts w:ascii="Times New Roman" w:hAnsi="Times New Roman" w:eastAsia="Times New Roman" w:cs="Times New Roman"/>
          </w:rPr>
          <w:delText xml:space="preserve">loetakse </w:delText>
        </w:r>
      </w:del>
      <w:r w:rsidRPr="20B1D215" w:rsidR="4782C8C1">
        <w:rPr>
          <w:rFonts w:ascii="Times New Roman" w:hAnsi="Times New Roman" w:eastAsia="Times New Roman" w:cs="Times New Roman"/>
        </w:rPr>
        <w:t>tein</w:t>
      </w:r>
      <w:r w:rsidRPr="20B1D215" w:rsidR="4735CF41">
        <w:rPr>
          <w:rFonts w:ascii="Times New Roman" w:hAnsi="Times New Roman" w:eastAsia="Times New Roman" w:cs="Times New Roman"/>
        </w:rPr>
        <w:t xml:space="preserve">e lause </w:t>
      </w:r>
      <w:ins w:author="Aili Sandre - JUSTDIGI" w:date="2026-01-08T20:46:00Z" w:id="587388790">
        <w:r w:rsidRPr="20B1D215" w:rsidR="00B031BC">
          <w:rPr>
            <w:rFonts w:ascii="Times New Roman" w:hAnsi="Times New Roman" w:eastAsia="Times New Roman" w:cs="Times New Roman"/>
          </w:rPr>
          <w:t xml:space="preserve">loetakse </w:t>
        </w:r>
      </w:ins>
      <w:r w:rsidRPr="20B1D215" w:rsidR="4735CF41">
        <w:rPr>
          <w:rFonts w:ascii="Times New Roman" w:hAnsi="Times New Roman" w:eastAsia="Times New Roman" w:cs="Times New Roman"/>
        </w:rPr>
        <w:t>kolmandaks</w:t>
      </w:r>
      <w:r w:rsidRPr="20B1D215" w:rsidR="006B3D17">
        <w:rPr>
          <w:rFonts w:ascii="Times New Roman" w:hAnsi="Times New Roman" w:eastAsia="Times New Roman" w:cs="Times New Roman"/>
        </w:rPr>
        <w:t xml:space="preserve"> lauseks</w:t>
      </w:r>
      <w:r w:rsidRPr="20B1D215" w:rsidR="4735CF41">
        <w:rPr>
          <w:rFonts w:ascii="Times New Roman" w:hAnsi="Times New Roman" w:eastAsia="Times New Roman" w:cs="Times New Roman"/>
        </w:rPr>
        <w:t xml:space="preserve"> ja lõiget </w:t>
      </w:r>
      <w:r w:rsidRPr="20B1D215" w:rsidR="1C39925C">
        <w:rPr>
          <w:rFonts w:ascii="Times New Roman" w:hAnsi="Times New Roman" w:eastAsia="Times New Roman" w:cs="Times New Roman"/>
        </w:rPr>
        <w:t>täiendatakse teise lausega järgmises sõnastuses</w:t>
      </w:r>
      <w:r w:rsidRPr="20B1D215" w:rsidR="1C39925C">
        <w:rPr>
          <w:rFonts w:ascii="Times New Roman" w:hAnsi="Times New Roman" w:eastAsia="Times New Roman" w:cs="Times New Roman"/>
        </w:rPr>
        <w:t>:</w:t>
      </w:r>
    </w:p>
    <w:p w:rsidR="25C2BA64" w:rsidP="003518B2" w:rsidRDefault="05DC59A6" w14:paraId="242F86CE" w14:textId="5D1D4F6E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968A8B1">
        <w:rPr>
          <w:rFonts w:ascii="Times New Roman" w:hAnsi="Times New Roman" w:eastAsia="Times New Roman" w:cs="Times New Roman"/>
        </w:rPr>
        <w:t xml:space="preserve">„Pangasaladust, sealhulgas pangakonto väljavõtteid sisaldavat teavet on </w:t>
      </w:r>
      <w:r w:rsidRPr="0968A8B1" w:rsidR="63107EE2">
        <w:rPr>
          <w:rFonts w:ascii="Times New Roman" w:hAnsi="Times New Roman" w:eastAsia="Times New Roman" w:cs="Times New Roman"/>
        </w:rPr>
        <w:t>ettekirjutuse adressaat kohustatud andma</w:t>
      </w:r>
      <w:r w:rsidRPr="0968A8B1">
        <w:rPr>
          <w:rFonts w:ascii="Times New Roman" w:hAnsi="Times New Roman" w:eastAsia="Times New Roman" w:cs="Times New Roman"/>
        </w:rPr>
        <w:t xml:space="preserve"> käesoleva seaduse § 54 lõike 1</w:t>
      </w:r>
      <w:r w:rsidRPr="0968A8B1">
        <w:rPr>
          <w:rFonts w:ascii="Times New Roman" w:hAnsi="Times New Roman" w:eastAsia="Times New Roman" w:cs="Times New Roman"/>
          <w:vertAlign w:val="superscript"/>
        </w:rPr>
        <w:t xml:space="preserve"> </w:t>
      </w:r>
      <w:r w:rsidRPr="0968A8B1">
        <w:rPr>
          <w:rFonts w:ascii="Times New Roman" w:hAnsi="Times New Roman" w:eastAsia="Times New Roman" w:cs="Times New Roman"/>
        </w:rPr>
        <w:t xml:space="preserve">punktides 1 ja 8–10 </w:t>
      </w:r>
      <w:r w:rsidR="006B3D17">
        <w:rPr>
          <w:rFonts w:ascii="Times New Roman" w:hAnsi="Times New Roman" w:eastAsia="Times New Roman" w:cs="Times New Roman"/>
        </w:rPr>
        <w:t>sätestatud</w:t>
      </w:r>
      <w:r w:rsidRPr="0968A8B1">
        <w:rPr>
          <w:rFonts w:ascii="Times New Roman" w:hAnsi="Times New Roman" w:eastAsia="Times New Roman" w:cs="Times New Roman"/>
        </w:rPr>
        <w:t xml:space="preserve"> ülesannete täitmiseks</w:t>
      </w:r>
      <w:r w:rsidRPr="0968A8B1" w:rsidR="615186B1">
        <w:rPr>
          <w:rFonts w:ascii="Times New Roman" w:hAnsi="Times New Roman" w:eastAsia="Times New Roman" w:cs="Times New Roman"/>
        </w:rPr>
        <w:t>.</w:t>
      </w:r>
      <w:r w:rsidR="006B3D17">
        <w:rPr>
          <w:rFonts w:ascii="Times New Roman" w:hAnsi="Times New Roman" w:eastAsia="Times New Roman" w:cs="Times New Roman"/>
        </w:rPr>
        <w:t>“</w:t>
      </w:r>
      <w:r w:rsidRPr="0968A8B1" w:rsidR="45AFCF00">
        <w:rPr>
          <w:rFonts w:ascii="Times New Roman" w:hAnsi="Times New Roman" w:eastAsia="Times New Roman" w:cs="Times New Roman"/>
        </w:rPr>
        <w:t>;</w:t>
      </w:r>
    </w:p>
    <w:p w:rsidR="0B8A552E" w:rsidP="003518B2" w:rsidRDefault="0B8A552E" w14:paraId="6C3CBB39" w14:textId="10EFA595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:rsidR="00AA02F7" w:rsidP="003518B2" w:rsidRDefault="497D2D3C" w14:paraId="693AAE88" w14:textId="39BF80A8">
      <w:pPr>
        <w:spacing w:after="0" w:line="240" w:lineRule="auto"/>
        <w:jc w:val="both"/>
        <w:rPr>
          <w:rFonts w:ascii="Times New Roman" w:hAnsi="Times New Roman" w:cs="Times New Roman"/>
        </w:rPr>
      </w:pPr>
      <w:r w:rsidRPr="131FADBC">
        <w:rPr>
          <w:rFonts w:ascii="Times New Roman" w:hAnsi="Times New Roman" w:eastAsia="Times New Roman" w:cs="Times New Roman"/>
          <w:b/>
          <w:bCs/>
          <w:color w:val="000000" w:themeColor="text1"/>
        </w:rPr>
        <w:t>5</w:t>
      </w:r>
      <w:r w:rsidRPr="131FADBC" w:rsidR="1A65DF13">
        <w:rPr>
          <w:rFonts w:ascii="Times New Roman" w:hAnsi="Times New Roman" w:eastAsia="Times New Roman" w:cs="Times New Roman"/>
          <w:b/>
          <w:bCs/>
          <w:color w:val="000000" w:themeColor="text1"/>
        </w:rPr>
        <w:t>)</w:t>
      </w:r>
      <w:r w:rsidRPr="131FADBC" w:rsidR="1A65DF13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131FADBC" w:rsidR="00AA02F7">
        <w:rPr>
          <w:rFonts w:ascii="Times New Roman" w:hAnsi="Times New Roman" w:cs="Times New Roman"/>
        </w:rPr>
        <w:t>paragrahvi 81 lõi</w:t>
      </w:r>
      <w:r w:rsidR="00AA02F7">
        <w:rPr>
          <w:rFonts w:ascii="Times New Roman" w:hAnsi="Times New Roman" w:cs="Times New Roman"/>
        </w:rPr>
        <w:t>kest</w:t>
      </w:r>
      <w:r w:rsidRPr="131FADBC" w:rsidR="00AA02F7">
        <w:rPr>
          <w:rFonts w:ascii="Times New Roman" w:hAnsi="Times New Roman" w:cs="Times New Roman"/>
        </w:rPr>
        <w:t xml:space="preserve"> 1 </w:t>
      </w:r>
      <w:r w:rsidR="00AA02F7">
        <w:rPr>
          <w:rFonts w:ascii="Times New Roman" w:hAnsi="Times New Roman" w:cs="Times New Roman"/>
        </w:rPr>
        <w:t xml:space="preserve">jäetakse välja </w:t>
      </w:r>
      <w:r w:rsidRPr="131FADBC" w:rsidR="00AA02F7">
        <w:rPr>
          <w:rFonts w:ascii="Times New Roman" w:hAnsi="Times New Roman" w:cs="Times New Roman"/>
        </w:rPr>
        <w:t xml:space="preserve">sõna </w:t>
      </w:r>
      <w:r w:rsidR="006B3D17">
        <w:rPr>
          <w:rFonts w:ascii="Times New Roman" w:hAnsi="Times New Roman" w:cs="Times New Roman"/>
        </w:rPr>
        <w:t>„</w:t>
      </w:r>
      <w:r w:rsidRPr="131FADBC" w:rsidR="00AA02F7">
        <w:rPr>
          <w:rFonts w:ascii="Times New Roman" w:hAnsi="Times New Roman" w:cs="Times New Roman"/>
        </w:rPr>
        <w:t>vähemal</w:t>
      </w:r>
      <w:r w:rsidR="006B3D17">
        <w:rPr>
          <w:rFonts w:ascii="Times New Roman" w:hAnsi="Times New Roman" w:cs="Times New Roman"/>
        </w:rPr>
        <w:t>t“</w:t>
      </w:r>
      <w:r w:rsidR="00AA02F7">
        <w:rPr>
          <w:rFonts w:ascii="Times New Roman" w:hAnsi="Times New Roman" w:cs="Times New Roman"/>
        </w:rPr>
        <w:t>;</w:t>
      </w:r>
    </w:p>
    <w:p w:rsidR="00AA02F7" w:rsidP="003518B2" w:rsidRDefault="00AA02F7" w14:paraId="5268DC34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B8A552E" w:rsidP="003518B2" w:rsidRDefault="00AA02F7" w14:paraId="33BF4D22" w14:textId="5BBE5A8D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 w:themeColor="text1"/>
        </w:rPr>
      </w:pPr>
      <w:r w:rsidRPr="00945938">
        <w:rPr>
          <w:rFonts w:ascii="Times New Roman" w:hAnsi="Times New Roman" w:cs="Times New Roman"/>
          <w:b/>
          <w:bCs/>
        </w:rPr>
        <w:t>6)</w:t>
      </w:r>
      <w:r w:rsidRPr="131FADBC">
        <w:rPr>
          <w:rFonts w:ascii="Times New Roman" w:hAnsi="Times New Roman" w:cs="Times New Roman"/>
        </w:rPr>
        <w:t xml:space="preserve"> </w:t>
      </w:r>
      <w:r w:rsidRPr="131FADBC" w:rsidR="4C95155F">
        <w:rPr>
          <w:rFonts w:ascii="Times New Roman" w:hAnsi="Times New Roman" w:eastAsia="Times New Roman" w:cs="Times New Roman"/>
          <w:color w:val="000000" w:themeColor="text1"/>
        </w:rPr>
        <w:t>p</w:t>
      </w:r>
      <w:r w:rsidRPr="131FADBC" w:rsidR="6B1EAD10">
        <w:rPr>
          <w:rFonts w:ascii="Times New Roman" w:hAnsi="Times New Roman" w:eastAsia="Times New Roman" w:cs="Times New Roman"/>
          <w:color w:val="000000" w:themeColor="text1"/>
        </w:rPr>
        <w:t>aragrahvi</w:t>
      </w:r>
      <w:r w:rsidRPr="131FADBC" w:rsidR="1A65DF13">
        <w:rPr>
          <w:rFonts w:ascii="Times New Roman" w:hAnsi="Times New Roman" w:eastAsia="Times New Roman" w:cs="Times New Roman"/>
          <w:color w:val="000000" w:themeColor="text1"/>
        </w:rPr>
        <w:t xml:space="preserve"> 81 </w:t>
      </w:r>
      <w:r w:rsidRPr="131FADBC" w:rsidR="3A9A6EB0">
        <w:rPr>
          <w:rFonts w:ascii="Times New Roman" w:hAnsi="Times New Roman" w:eastAsia="Times New Roman" w:cs="Times New Roman"/>
          <w:color w:val="000000" w:themeColor="text1"/>
        </w:rPr>
        <w:t>l</w:t>
      </w:r>
      <w:r w:rsidRPr="131FADBC" w:rsidR="451B7165">
        <w:rPr>
          <w:rFonts w:ascii="Times New Roman" w:hAnsi="Times New Roman" w:eastAsia="Times New Roman" w:cs="Times New Roman"/>
          <w:color w:val="000000" w:themeColor="text1"/>
        </w:rPr>
        <w:t>õi</w:t>
      </w:r>
      <w:r w:rsidRPr="131FADBC" w:rsidR="00583AE4">
        <w:rPr>
          <w:rFonts w:ascii="Times New Roman" w:hAnsi="Times New Roman" w:eastAsia="Times New Roman" w:cs="Times New Roman"/>
          <w:color w:val="000000" w:themeColor="text1"/>
        </w:rPr>
        <w:t>g</w:t>
      </w:r>
      <w:r w:rsidRPr="131FADBC" w:rsidR="0C4E51B3">
        <w:rPr>
          <w:rFonts w:ascii="Times New Roman" w:hAnsi="Times New Roman" w:eastAsia="Times New Roman" w:cs="Times New Roman"/>
          <w:color w:val="000000" w:themeColor="text1"/>
        </w:rPr>
        <w:t>e</w:t>
      </w:r>
      <w:r w:rsidRPr="131FADBC" w:rsidR="00583AE4">
        <w:rPr>
          <w:rFonts w:ascii="Times New Roman" w:hAnsi="Times New Roman" w:eastAsia="Times New Roman" w:cs="Times New Roman"/>
          <w:color w:val="000000" w:themeColor="text1"/>
        </w:rPr>
        <w:t>t</w:t>
      </w:r>
      <w:r w:rsidRPr="131FADBC" w:rsidR="3A9A6EB0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131FADBC" w:rsidR="51CCB54F">
        <w:rPr>
          <w:rFonts w:ascii="Times New Roman" w:hAnsi="Times New Roman" w:eastAsia="Times New Roman" w:cs="Times New Roman"/>
          <w:color w:val="000000" w:themeColor="text1"/>
        </w:rPr>
        <w:t>1</w:t>
      </w:r>
      <w:r w:rsidRPr="131FADBC" w:rsidR="51CCB54F">
        <w:rPr>
          <w:rFonts w:ascii="Times New Roman" w:hAnsi="Times New Roman" w:eastAsia="Times New Roman" w:cs="Times New Roman"/>
          <w:color w:val="000000" w:themeColor="text1"/>
          <w:vertAlign w:val="superscript"/>
        </w:rPr>
        <w:t>4</w:t>
      </w:r>
      <w:r w:rsidRPr="131FADBC" w:rsidR="51CCB54F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131FADBC" w:rsidR="2CD87210">
        <w:rPr>
          <w:rFonts w:ascii="Times New Roman" w:hAnsi="Times New Roman" w:eastAsia="Times New Roman" w:cs="Times New Roman"/>
          <w:color w:val="000000" w:themeColor="text1"/>
        </w:rPr>
        <w:t>täiendatakse</w:t>
      </w:r>
      <w:r w:rsidRPr="131FADBC" w:rsidR="537DB710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131FADBC" w:rsidR="7F30CAA8">
        <w:rPr>
          <w:rFonts w:ascii="Times New Roman" w:hAnsi="Times New Roman" w:eastAsia="Times New Roman" w:cs="Times New Roman"/>
          <w:color w:val="000000" w:themeColor="text1"/>
        </w:rPr>
        <w:t xml:space="preserve">punktidega </w:t>
      </w:r>
      <w:r w:rsidRPr="131FADBC" w:rsidR="59D227D8">
        <w:rPr>
          <w:rFonts w:ascii="Times New Roman" w:hAnsi="Times New Roman" w:eastAsia="Times New Roman" w:cs="Times New Roman"/>
          <w:color w:val="000000" w:themeColor="text1"/>
        </w:rPr>
        <w:t>4</w:t>
      </w:r>
      <w:r w:rsidRPr="131FADBC" w:rsidR="00583AE4">
        <w:rPr>
          <w:rFonts w:ascii="Times New Roman" w:hAnsi="Times New Roman" w:eastAsia="Times New Roman" w:cs="Times New Roman"/>
        </w:rPr>
        <w:t xml:space="preserve"> ja </w:t>
      </w:r>
      <w:r w:rsidRPr="131FADBC" w:rsidR="37AA2B83">
        <w:rPr>
          <w:rFonts w:ascii="Times New Roman" w:hAnsi="Times New Roman" w:eastAsia="Times New Roman" w:cs="Times New Roman"/>
          <w:color w:val="000000" w:themeColor="text1"/>
        </w:rPr>
        <w:t>5</w:t>
      </w:r>
      <w:r w:rsidRPr="131FADBC" w:rsidR="45A3E1B8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131FADBC" w:rsidR="3A9A6EB0">
        <w:rPr>
          <w:rFonts w:ascii="Times New Roman" w:hAnsi="Times New Roman" w:eastAsia="Times New Roman" w:cs="Times New Roman"/>
          <w:color w:val="000000" w:themeColor="text1"/>
        </w:rPr>
        <w:t>järgmise</w:t>
      </w:r>
      <w:r w:rsidRPr="131FADBC" w:rsidR="598FA3B1">
        <w:rPr>
          <w:rFonts w:ascii="Times New Roman" w:hAnsi="Times New Roman" w:eastAsia="Times New Roman" w:cs="Times New Roman"/>
          <w:color w:val="000000" w:themeColor="text1"/>
        </w:rPr>
        <w:t xml:space="preserve">s </w:t>
      </w:r>
      <w:r w:rsidRPr="131FADBC" w:rsidR="1C07F687">
        <w:rPr>
          <w:rFonts w:ascii="Times New Roman" w:hAnsi="Times New Roman" w:eastAsia="Times New Roman" w:cs="Times New Roman"/>
          <w:color w:val="000000" w:themeColor="text1"/>
        </w:rPr>
        <w:t>sõnastuses</w:t>
      </w:r>
      <w:r w:rsidRPr="131FADBC" w:rsidR="28EA1DF1">
        <w:rPr>
          <w:rFonts w:ascii="Times New Roman" w:hAnsi="Times New Roman" w:eastAsia="Times New Roman" w:cs="Times New Roman"/>
          <w:color w:val="000000" w:themeColor="text1"/>
        </w:rPr>
        <w:t>:</w:t>
      </w:r>
    </w:p>
    <w:p w:rsidR="652317BB" w:rsidP="003518B2" w:rsidRDefault="0075208A" w14:paraId="6FC8F50E" w14:textId="634619C1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 w:themeColor="text1"/>
        </w:rPr>
      </w:pPr>
      <w:r w:rsidRPr="093AC583">
        <w:rPr>
          <w:rFonts w:ascii="Times New Roman" w:hAnsi="Times New Roman" w:eastAsia="Times New Roman" w:cs="Times New Roman"/>
          <w:color w:val="000000" w:themeColor="text1"/>
        </w:rPr>
        <w:t>„</w:t>
      </w:r>
      <w:r w:rsidRPr="093AC583" w:rsidR="11CEB424">
        <w:rPr>
          <w:rFonts w:ascii="Times New Roman" w:hAnsi="Times New Roman" w:eastAsia="Times New Roman" w:cs="Times New Roman"/>
          <w:color w:val="000000" w:themeColor="text1"/>
        </w:rPr>
        <w:t>4</w:t>
      </w:r>
      <w:r w:rsidRPr="093AC583" w:rsidR="6D34AC96">
        <w:rPr>
          <w:rFonts w:ascii="Times New Roman" w:hAnsi="Times New Roman" w:eastAsia="Times New Roman" w:cs="Times New Roman"/>
          <w:color w:val="000000" w:themeColor="text1"/>
        </w:rPr>
        <w:t>) saldo;</w:t>
      </w:r>
    </w:p>
    <w:p w:rsidR="39A2AE01" w:rsidP="003518B2" w:rsidRDefault="39A2AE01" w14:paraId="4DEB23C6" w14:textId="212974A5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 w:themeColor="text1"/>
        </w:rPr>
      </w:pPr>
      <w:r w:rsidRPr="131FADBC">
        <w:rPr>
          <w:rFonts w:ascii="Times New Roman" w:hAnsi="Times New Roman" w:eastAsia="Times New Roman" w:cs="Times New Roman"/>
          <w:color w:val="000000" w:themeColor="text1"/>
        </w:rPr>
        <w:t xml:space="preserve">5) </w:t>
      </w:r>
      <w:r w:rsidRPr="131FADBC" w:rsidR="06203144">
        <w:rPr>
          <w:rFonts w:ascii="Times New Roman" w:hAnsi="Times New Roman" w:eastAsia="Times New Roman" w:cs="Times New Roman"/>
          <w:color w:val="000000" w:themeColor="text1"/>
        </w:rPr>
        <w:t>konto väljavõte</w:t>
      </w:r>
      <w:r w:rsidRPr="131FADBC" w:rsidR="3432BF92">
        <w:rPr>
          <w:rFonts w:ascii="Times New Roman" w:hAnsi="Times New Roman" w:eastAsia="Times New Roman" w:cs="Times New Roman"/>
          <w:color w:val="000000" w:themeColor="text1"/>
        </w:rPr>
        <w:t>.</w:t>
      </w:r>
      <w:r w:rsidRPr="131FADBC" w:rsidR="0075208A">
        <w:rPr>
          <w:rFonts w:ascii="Times New Roman" w:hAnsi="Times New Roman" w:eastAsia="Times New Roman" w:cs="Times New Roman"/>
          <w:color w:val="000000" w:themeColor="text1"/>
        </w:rPr>
        <w:t>“</w:t>
      </w:r>
      <w:r w:rsidR="00AA02F7">
        <w:rPr>
          <w:rFonts w:ascii="Times New Roman" w:hAnsi="Times New Roman" w:eastAsia="Times New Roman" w:cs="Times New Roman"/>
          <w:color w:val="000000" w:themeColor="text1"/>
        </w:rPr>
        <w:t>.</w:t>
      </w:r>
    </w:p>
    <w:p w:rsidR="0B8A552E" w:rsidP="003518B2" w:rsidRDefault="0B8A552E" w14:paraId="59BFD12B" w14:textId="635DDC9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131FADBC" w:rsidP="003518B2" w:rsidRDefault="131FADBC" w14:paraId="4C183CE0" w14:textId="687C022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131FADBC" w:rsidP="003518B2" w:rsidRDefault="131FADBC" w14:paraId="432DB953" w14:textId="7337383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B16B7" w:rsidP="003518B2" w:rsidRDefault="00743879" w14:paraId="400B47E8" w14:textId="735E1DE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Lauri Hussar</w:t>
      </w:r>
    </w:p>
    <w:p w:rsidR="00743879" w:rsidP="003518B2" w:rsidRDefault="00743879" w14:paraId="4380DB02" w14:textId="32B06EC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Riigikogu esimees</w:t>
      </w:r>
    </w:p>
    <w:p w:rsidR="00743879" w:rsidP="003518B2" w:rsidRDefault="00743879" w14:paraId="43FAD1A9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43879" w:rsidP="20B1D215" w:rsidRDefault="00743879" w14:paraId="1DF7204F" w14:textId="61352D1A">
      <w:pPr>
        <w:pBdr>
          <w:bottom w:val="single" w:color="FF000000" w:sz="12" w:space="1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20B1D215" w:rsidR="00743879">
        <w:rPr>
          <w:rFonts w:ascii="Times New Roman" w:hAnsi="Times New Roman" w:cs="Times New Roman"/>
        </w:rPr>
        <w:t>Tallinn</w:t>
      </w:r>
      <w:r>
        <w:tab/>
      </w:r>
      <w:r>
        <w:tab/>
      </w:r>
      <w:r>
        <w:tab/>
      </w:r>
      <w:r>
        <w:tab/>
      </w:r>
      <w:r w:rsidRPr="20B1D215" w:rsidR="00743879">
        <w:rPr>
          <w:rFonts w:ascii="Times New Roman" w:hAnsi="Times New Roman" w:cs="Times New Roman"/>
        </w:rPr>
        <w:t>202</w:t>
      </w:r>
      <w:commentRangeStart w:id="1541611446"/>
      <w:r w:rsidRPr="20B1D215" w:rsidR="00743879">
        <w:rPr>
          <w:rFonts w:ascii="Times New Roman" w:hAnsi="Times New Roman" w:cs="Times New Roman"/>
        </w:rPr>
        <w:t>5</w:t>
      </w:r>
      <w:commentRangeEnd w:id="1541611446"/>
      <w:r>
        <w:rPr>
          <w:rStyle w:val="CommentReference"/>
        </w:rPr>
        <w:commentReference w:id="1541611446"/>
      </w:r>
    </w:p>
    <w:p w:rsidR="007F76ED" w:rsidP="003518B2" w:rsidRDefault="007F76ED" w14:paraId="72B1ABD3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43879" w:rsidP="003518B2" w:rsidRDefault="00743879" w14:paraId="6EB31B9F" w14:textId="5200A875">
      <w:pPr>
        <w:spacing w:after="0" w:line="240" w:lineRule="auto"/>
        <w:jc w:val="both"/>
        <w:rPr>
          <w:rFonts w:ascii="Times New Roman" w:hAnsi="Times New Roman" w:cs="Times New Roman"/>
        </w:rPr>
      </w:pPr>
      <w:r w:rsidRPr="20B1D215" w:rsidR="00743879">
        <w:rPr>
          <w:rFonts w:ascii="Times New Roman" w:hAnsi="Times New Roman" w:cs="Times New Roman"/>
        </w:rPr>
        <w:t>Algatab Vabariigi Valitsus</w:t>
      </w:r>
      <w:r>
        <w:tab/>
      </w:r>
      <w:r w:rsidRPr="20B1D215" w:rsidR="00743879">
        <w:rPr>
          <w:rFonts w:ascii="Times New Roman" w:hAnsi="Times New Roman" w:cs="Times New Roman"/>
        </w:rPr>
        <w:t>202</w:t>
      </w:r>
      <w:commentRangeStart w:id="1533392787"/>
      <w:r w:rsidRPr="20B1D215" w:rsidR="00743879">
        <w:rPr>
          <w:rFonts w:ascii="Times New Roman" w:hAnsi="Times New Roman" w:cs="Times New Roman"/>
        </w:rPr>
        <w:t>5</w:t>
      </w:r>
      <w:commentRangeEnd w:id="1533392787"/>
      <w:r>
        <w:rPr>
          <w:rStyle w:val="CommentReference"/>
        </w:rPr>
        <w:commentReference w:id="1533392787"/>
      </w:r>
    </w:p>
    <w:p w:rsidR="00A85135" w:rsidP="003518B2" w:rsidRDefault="00A85135" w14:paraId="7E18849A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832526" w:rsidR="00A85135" w:rsidP="003518B2" w:rsidRDefault="00A85135" w14:paraId="6A6BD972" w14:textId="4C64C217">
      <w:pPr>
        <w:spacing w:after="0" w:line="240" w:lineRule="auto"/>
        <w:jc w:val="both"/>
        <w:rPr>
          <w:rFonts w:ascii="Times New Roman" w:hAnsi="Times New Roman" w:cs="Times New Roman"/>
        </w:rPr>
      </w:pPr>
      <w:r w:rsidRPr="348A4D71">
        <w:rPr>
          <w:rFonts w:ascii="Times New Roman" w:hAnsi="Times New Roman" w:cs="Times New Roman"/>
        </w:rPr>
        <w:t>(allkirjastatud digitaalselt)</w:t>
      </w:r>
    </w:p>
    <w:sectPr w:rsidRPr="00832526" w:rsidR="00A85135" w:rsidSect="0076791A">
      <w:footerReference w:type="default" r:id="rId10"/>
      <w:pgSz w:w="11906" w:h="16838" w:orient="portrait"/>
      <w:pgMar w:top="1134" w:right="1134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MJ" w:author="Maarja-Liis Lall - JUSTDIGI" w:date="2026-01-15T18:40:55" w:id="1156145627">
    <w:p xmlns:w14="http://schemas.microsoft.com/office/word/2010/wordml" xmlns:w="http://schemas.openxmlformats.org/wordprocessingml/2006/main" w:rsidR="71B3740C" w:rsidRDefault="53A9D971" w14:paraId="4EE2C36F" w14:textId="4030C7C4">
      <w:pPr>
        <w:pStyle w:val="CommentText"/>
      </w:pPr>
      <w:r>
        <w:rPr>
          <w:rStyle w:val="CommentReference"/>
        </w:rPr>
        <w:annotationRef/>
      </w:r>
      <w:r w:rsidRPr="4F96F478" w:rsidR="2450764A">
        <w:t>puuduolev tühik</w:t>
      </w:r>
    </w:p>
  </w:comment>
  <w:comment xmlns:w="http://schemas.openxmlformats.org/wordprocessingml/2006/main" w:initials="MJ" w:author="Maarja-Liis Lall - JUSTDIGI" w:date="2026-01-16T11:32:16" w:id="1541611446">
    <w:p xmlns:w14="http://schemas.microsoft.com/office/word/2010/wordml" xmlns:w="http://schemas.openxmlformats.org/wordprocessingml/2006/main" w:rsidR="71A07B91" w:rsidRDefault="511E86A9" w14:paraId="41063136" w14:textId="0B38F057">
      <w:pPr>
        <w:pStyle w:val="CommentText"/>
      </w:pPr>
      <w:r>
        <w:rPr>
          <w:rStyle w:val="CommentReference"/>
        </w:rPr>
        <w:annotationRef/>
      </w:r>
      <w:r w:rsidRPr="6D29E958" w:rsidR="68617088">
        <w:t>6</w:t>
      </w:r>
    </w:p>
  </w:comment>
  <w:comment xmlns:w="http://schemas.openxmlformats.org/wordprocessingml/2006/main" w:initials="MJ" w:author="Maarja-Liis Lall - JUSTDIGI" w:date="2026-01-16T11:32:19" w:id="1533392787">
    <w:p xmlns:w14="http://schemas.microsoft.com/office/word/2010/wordml" xmlns:w="http://schemas.openxmlformats.org/wordprocessingml/2006/main" w:rsidR="40C98AED" w:rsidRDefault="24700C91" w14:paraId="7D1C9124" w14:textId="06F675C5">
      <w:pPr>
        <w:pStyle w:val="CommentText"/>
      </w:pPr>
      <w:r>
        <w:rPr>
          <w:rStyle w:val="CommentReference"/>
        </w:rPr>
        <w:annotationRef/>
      </w:r>
      <w:r w:rsidRPr="7EE3DB2E" w:rsidR="12FE3931">
        <w:t>6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41063136"/>
  <w15:commentEx w15:done="0" w15:paraId="4EE2C36F"/>
  <w15:commentEx w15:done="0" w15:paraId="7D1C9124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02F8E66" w16cex:dateUtc="2026-01-16T09:32:16.176Z"/>
  <w16cex:commentExtensible w16cex:durableId="3D68395B" w16cex:dateUtc="2026-01-15T16:40:55.743Z"/>
  <w16cex:commentExtensible w16cex:durableId="34085E12" w16cex:dateUtc="2026-01-16T09:32:19.95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EE2C36F" w16cid:durableId="3D68395B"/>
  <w16cid:commentId w16cid:paraId="41063136" w16cid:durableId="002F8E66"/>
  <w16cid:commentId w16cid:paraId="7D1C9124" w16cid:durableId="34085E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316FA" w:rsidP="00402E8B" w:rsidRDefault="00F316FA" w14:paraId="592F687C" w14:textId="77777777">
      <w:pPr>
        <w:spacing w:after="0" w:line="240" w:lineRule="auto"/>
      </w:pPr>
      <w:r>
        <w:separator/>
      </w:r>
    </w:p>
  </w:endnote>
  <w:endnote w:type="continuationSeparator" w:id="0">
    <w:p w:rsidR="00F316FA" w:rsidP="00402E8B" w:rsidRDefault="00F316FA" w14:paraId="40F6913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86239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Pr="00945938" w:rsidR="00402E8B" w:rsidRDefault="00402E8B" w14:paraId="594E4BFA" w14:textId="3125F648">
        <w:pPr>
          <w:pStyle w:val="Jalus"/>
          <w:jc w:val="center"/>
          <w:rPr>
            <w:rFonts w:ascii="Times New Roman" w:hAnsi="Times New Roman" w:cs="Times New Roman"/>
          </w:rPr>
        </w:pPr>
        <w:r w:rsidRPr="00945938">
          <w:rPr>
            <w:rFonts w:ascii="Times New Roman" w:hAnsi="Times New Roman" w:cs="Times New Roman"/>
          </w:rPr>
          <w:fldChar w:fldCharType="begin"/>
        </w:r>
        <w:r w:rsidRPr="00945938">
          <w:rPr>
            <w:rFonts w:ascii="Times New Roman" w:hAnsi="Times New Roman" w:cs="Times New Roman"/>
          </w:rPr>
          <w:instrText>PAGE   \* MERGEFORMAT</w:instrText>
        </w:r>
        <w:r w:rsidRPr="00945938">
          <w:rPr>
            <w:rFonts w:ascii="Times New Roman" w:hAnsi="Times New Roman" w:cs="Times New Roman"/>
          </w:rPr>
          <w:fldChar w:fldCharType="separate"/>
        </w:r>
        <w:r w:rsidRPr="00945938">
          <w:rPr>
            <w:rFonts w:ascii="Times New Roman" w:hAnsi="Times New Roman" w:cs="Times New Roman"/>
          </w:rPr>
          <w:t>2</w:t>
        </w:r>
        <w:r w:rsidRPr="00945938">
          <w:rPr>
            <w:rFonts w:ascii="Times New Roman" w:hAnsi="Times New Roman" w:cs="Times New Roman"/>
          </w:rPr>
          <w:fldChar w:fldCharType="end"/>
        </w:r>
      </w:p>
    </w:sdtContent>
  </w:sdt>
  <w:p w:rsidR="00402E8B" w:rsidRDefault="00402E8B" w14:paraId="552AED23" w14:textId="7777777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316FA" w:rsidP="00402E8B" w:rsidRDefault="00F316FA" w14:paraId="23D9FB20" w14:textId="77777777">
      <w:pPr>
        <w:spacing w:after="0" w:line="240" w:lineRule="auto"/>
      </w:pPr>
      <w:r>
        <w:separator/>
      </w:r>
    </w:p>
  </w:footnote>
  <w:footnote w:type="continuationSeparator" w:id="0">
    <w:p w:rsidR="00F316FA" w:rsidP="00402E8B" w:rsidRDefault="00F316FA" w14:paraId="67837606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A3690"/>
    <w:multiLevelType w:val="hybridMultilevel"/>
    <w:tmpl w:val="F008082A"/>
    <w:lvl w:ilvl="0" w:tplc="74545C66">
      <w:start w:val="3"/>
      <w:numFmt w:val="decimal"/>
      <w:lvlText w:val="%1."/>
      <w:lvlJc w:val="left"/>
      <w:pPr>
        <w:ind w:left="720" w:hanging="360"/>
      </w:pPr>
      <w:rPr>
        <w:rFonts w:hint="default" w:ascii="Times New Roman" w:hAnsi="Times New Roman"/>
      </w:rPr>
    </w:lvl>
    <w:lvl w:ilvl="1" w:tplc="2F7E6D8E">
      <w:start w:val="1"/>
      <w:numFmt w:val="lowerLetter"/>
      <w:lvlText w:val="%2."/>
      <w:lvlJc w:val="left"/>
      <w:pPr>
        <w:ind w:left="1440" w:hanging="360"/>
      </w:pPr>
    </w:lvl>
    <w:lvl w:ilvl="2" w:tplc="435205FA">
      <w:start w:val="1"/>
      <w:numFmt w:val="lowerRoman"/>
      <w:lvlText w:val="%3."/>
      <w:lvlJc w:val="right"/>
      <w:pPr>
        <w:ind w:left="2160" w:hanging="180"/>
      </w:pPr>
    </w:lvl>
    <w:lvl w:ilvl="3" w:tplc="9FDA0FC2">
      <w:start w:val="1"/>
      <w:numFmt w:val="decimal"/>
      <w:lvlText w:val="%4."/>
      <w:lvlJc w:val="left"/>
      <w:pPr>
        <w:ind w:left="2880" w:hanging="360"/>
      </w:pPr>
    </w:lvl>
    <w:lvl w:ilvl="4" w:tplc="DDEC6248">
      <w:start w:val="1"/>
      <w:numFmt w:val="lowerLetter"/>
      <w:lvlText w:val="%5."/>
      <w:lvlJc w:val="left"/>
      <w:pPr>
        <w:ind w:left="3600" w:hanging="360"/>
      </w:pPr>
    </w:lvl>
    <w:lvl w:ilvl="5" w:tplc="D49866F4">
      <w:start w:val="1"/>
      <w:numFmt w:val="lowerRoman"/>
      <w:lvlText w:val="%6."/>
      <w:lvlJc w:val="right"/>
      <w:pPr>
        <w:ind w:left="4320" w:hanging="180"/>
      </w:pPr>
    </w:lvl>
    <w:lvl w:ilvl="6" w:tplc="0070013C">
      <w:start w:val="1"/>
      <w:numFmt w:val="decimal"/>
      <w:lvlText w:val="%7."/>
      <w:lvlJc w:val="left"/>
      <w:pPr>
        <w:ind w:left="5040" w:hanging="360"/>
      </w:pPr>
    </w:lvl>
    <w:lvl w:ilvl="7" w:tplc="95F6788A">
      <w:start w:val="1"/>
      <w:numFmt w:val="lowerLetter"/>
      <w:lvlText w:val="%8."/>
      <w:lvlJc w:val="left"/>
      <w:pPr>
        <w:ind w:left="5760" w:hanging="360"/>
      </w:pPr>
    </w:lvl>
    <w:lvl w:ilvl="8" w:tplc="EAE8684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50B9B"/>
    <w:multiLevelType w:val="hybridMultilevel"/>
    <w:tmpl w:val="7B529858"/>
    <w:lvl w:ilvl="0" w:tplc="D8561CC2">
      <w:start w:val="1"/>
      <w:numFmt w:val="decimal"/>
      <w:lvlText w:val="%1."/>
      <w:lvlJc w:val="left"/>
      <w:pPr>
        <w:ind w:left="720" w:hanging="360"/>
      </w:pPr>
    </w:lvl>
    <w:lvl w:ilvl="1" w:tplc="A4CCA0A2">
      <w:start w:val="1"/>
      <w:numFmt w:val="lowerLetter"/>
      <w:lvlText w:val="%2."/>
      <w:lvlJc w:val="left"/>
      <w:pPr>
        <w:ind w:left="1440" w:hanging="360"/>
      </w:pPr>
    </w:lvl>
    <w:lvl w:ilvl="2" w:tplc="0E88E096">
      <w:start w:val="1"/>
      <w:numFmt w:val="lowerRoman"/>
      <w:lvlText w:val="%3."/>
      <w:lvlJc w:val="right"/>
      <w:pPr>
        <w:ind w:left="2160" w:hanging="180"/>
      </w:pPr>
    </w:lvl>
    <w:lvl w:ilvl="3" w:tplc="5900DBC6">
      <w:start w:val="1"/>
      <w:numFmt w:val="decimal"/>
      <w:lvlText w:val="%4."/>
      <w:lvlJc w:val="left"/>
      <w:pPr>
        <w:ind w:left="2880" w:hanging="360"/>
      </w:pPr>
    </w:lvl>
    <w:lvl w:ilvl="4" w:tplc="BF909E12">
      <w:start w:val="1"/>
      <w:numFmt w:val="lowerLetter"/>
      <w:lvlText w:val="%5."/>
      <w:lvlJc w:val="left"/>
      <w:pPr>
        <w:ind w:left="3600" w:hanging="360"/>
      </w:pPr>
    </w:lvl>
    <w:lvl w:ilvl="5" w:tplc="AE6C1684">
      <w:start w:val="1"/>
      <w:numFmt w:val="lowerRoman"/>
      <w:lvlText w:val="%6."/>
      <w:lvlJc w:val="right"/>
      <w:pPr>
        <w:ind w:left="4320" w:hanging="180"/>
      </w:pPr>
    </w:lvl>
    <w:lvl w:ilvl="6" w:tplc="36B04930">
      <w:start w:val="1"/>
      <w:numFmt w:val="decimal"/>
      <w:lvlText w:val="%7."/>
      <w:lvlJc w:val="left"/>
      <w:pPr>
        <w:ind w:left="5040" w:hanging="360"/>
      </w:pPr>
    </w:lvl>
    <w:lvl w:ilvl="7" w:tplc="32E83860">
      <w:start w:val="1"/>
      <w:numFmt w:val="lowerLetter"/>
      <w:lvlText w:val="%8."/>
      <w:lvlJc w:val="left"/>
      <w:pPr>
        <w:ind w:left="5760" w:hanging="360"/>
      </w:pPr>
    </w:lvl>
    <w:lvl w:ilvl="8" w:tplc="0406BF4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74A3D"/>
    <w:multiLevelType w:val="hybridMultilevel"/>
    <w:tmpl w:val="A3C0A86E"/>
    <w:lvl w:ilvl="0" w:tplc="37784E3C">
      <w:start w:val="3"/>
      <w:numFmt w:val="decimal"/>
      <w:lvlText w:val="%1."/>
      <w:lvlJc w:val="left"/>
      <w:pPr>
        <w:ind w:left="720" w:hanging="360"/>
      </w:pPr>
      <w:rPr>
        <w:rFonts w:hint="default" w:ascii="Times New Roman" w:hAnsi="Times New Roman"/>
      </w:rPr>
    </w:lvl>
    <w:lvl w:ilvl="1" w:tplc="E488DEA8">
      <w:start w:val="1"/>
      <w:numFmt w:val="lowerLetter"/>
      <w:lvlText w:val="%2."/>
      <w:lvlJc w:val="left"/>
      <w:pPr>
        <w:ind w:left="1440" w:hanging="360"/>
      </w:pPr>
    </w:lvl>
    <w:lvl w:ilvl="2" w:tplc="7C44BBE6">
      <w:start w:val="1"/>
      <w:numFmt w:val="lowerRoman"/>
      <w:lvlText w:val="%3."/>
      <w:lvlJc w:val="right"/>
      <w:pPr>
        <w:ind w:left="2160" w:hanging="180"/>
      </w:pPr>
    </w:lvl>
    <w:lvl w:ilvl="3" w:tplc="0DE0B2A0">
      <w:start w:val="1"/>
      <w:numFmt w:val="decimal"/>
      <w:lvlText w:val="%4."/>
      <w:lvlJc w:val="left"/>
      <w:pPr>
        <w:ind w:left="2880" w:hanging="360"/>
      </w:pPr>
    </w:lvl>
    <w:lvl w:ilvl="4" w:tplc="25D6DF0C">
      <w:start w:val="1"/>
      <w:numFmt w:val="lowerLetter"/>
      <w:lvlText w:val="%5."/>
      <w:lvlJc w:val="left"/>
      <w:pPr>
        <w:ind w:left="3600" w:hanging="360"/>
      </w:pPr>
    </w:lvl>
    <w:lvl w:ilvl="5" w:tplc="4E044172">
      <w:start w:val="1"/>
      <w:numFmt w:val="lowerRoman"/>
      <w:lvlText w:val="%6."/>
      <w:lvlJc w:val="right"/>
      <w:pPr>
        <w:ind w:left="4320" w:hanging="180"/>
      </w:pPr>
    </w:lvl>
    <w:lvl w:ilvl="6" w:tplc="2550C610">
      <w:start w:val="1"/>
      <w:numFmt w:val="decimal"/>
      <w:lvlText w:val="%7."/>
      <w:lvlJc w:val="left"/>
      <w:pPr>
        <w:ind w:left="5040" w:hanging="360"/>
      </w:pPr>
    </w:lvl>
    <w:lvl w:ilvl="7" w:tplc="C5BAED86">
      <w:start w:val="1"/>
      <w:numFmt w:val="lowerLetter"/>
      <w:lvlText w:val="%8."/>
      <w:lvlJc w:val="left"/>
      <w:pPr>
        <w:ind w:left="5760" w:hanging="360"/>
      </w:pPr>
    </w:lvl>
    <w:lvl w:ilvl="8" w:tplc="BDD4F39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8CE232"/>
    <w:multiLevelType w:val="hybridMultilevel"/>
    <w:tmpl w:val="F57C3454"/>
    <w:lvl w:ilvl="0" w:tplc="E0D28B86">
      <w:start w:val="1"/>
      <w:numFmt w:val="decimal"/>
      <w:lvlText w:val="%1)"/>
      <w:lvlJc w:val="left"/>
      <w:pPr>
        <w:ind w:left="1080" w:hanging="360"/>
      </w:pPr>
    </w:lvl>
    <w:lvl w:ilvl="1" w:tplc="2286DC5C">
      <w:start w:val="1"/>
      <w:numFmt w:val="lowerLetter"/>
      <w:lvlText w:val="%2."/>
      <w:lvlJc w:val="left"/>
      <w:pPr>
        <w:ind w:left="1800" w:hanging="360"/>
      </w:pPr>
    </w:lvl>
    <w:lvl w:ilvl="2" w:tplc="4DDA174E">
      <w:start w:val="1"/>
      <w:numFmt w:val="lowerRoman"/>
      <w:lvlText w:val="%3."/>
      <w:lvlJc w:val="right"/>
      <w:pPr>
        <w:ind w:left="2520" w:hanging="180"/>
      </w:pPr>
    </w:lvl>
    <w:lvl w:ilvl="3" w:tplc="4A285950">
      <w:start w:val="1"/>
      <w:numFmt w:val="decimal"/>
      <w:lvlText w:val="%4."/>
      <w:lvlJc w:val="left"/>
      <w:pPr>
        <w:ind w:left="3240" w:hanging="360"/>
      </w:pPr>
    </w:lvl>
    <w:lvl w:ilvl="4" w:tplc="EA2079CC">
      <w:start w:val="1"/>
      <w:numFmt w:val="lowerLetter"/>
      <w:lvlText w:val="%5."/>
      <w:lvlJc w:val="left"/>
      <w:pPr>
        <w:ind w:left="3960" w:hanging="360"/>
      </w:pPr>
    </w:lvl>
    <w:lvl w:ilvl="5" w:tplc="FC9C9384">
      <w:start w:val="1"/>
      <w:numFmt w:val="lowerRoman"/>
      <w:lvlText w:val="%6."/>
      <w:lvlJc w:val="right"/>
      <w:pPr>
        <w:ind w:left="4680" w:hanging="180"/>
      </w:pPr>
    </w:lvl>
    <w:lvl w:ilvl="6" w:tplc="CE80C2F2">
      <w:start w:val="1"/>
      <w:numFmt w:val="decimal"/>
      <w:lvlText w:val="%7."/>
      <w:lvlJc w:val="left"/>
      <w:pPr>
        <w:ind w:left="5400" w:hanging="360"/>
      </w:pPr>
    </w:lvl>
    <w:lvl w:ilvl="7" w:tplc="56BE0F64">
      <w:start w:val="1"/>
      <w:numFmt w:val="lowerLetter"/>
      <w:lvlText w:val="%8."/>
      <w:lvlJc w:val="left"/>
      <w:pPr>
        <w:ind w:left="6120" w:hanging="360"/>
      </w:pPr>
    </w:lvl>
    <w:lvl w:ilvl="8" w:tplc="DA4C1ECC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2C209E0"/>
    <w:multiLevelType w:val="hybridMultilevel"/>
    <w:tmpl w:val="76DA1806"/>
    <w:lvl w:ilvl="0" w:tplc="E6E6AA2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9B8C47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B0E020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E827BB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12ACF4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67C818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CAC476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2924DD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B233E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7C5DF19"/>
    <w:multiLevelType w:val="hybridMultilevel"/>
    <w:tmpl w:val="46881F20"/>
    <w:lvl w:ilvl="0" w:tplc="67BC0028">
      <w:start w:val="6"/>
      <w:numFmt w:val="decimal"/>
      <w:lvlText w:val="%1."/>
      <w:lvlJc w:val="left"/>
      <w:pPr>
        <w:ind w:left="720" w:hanging="360"/>
      </w:pPr>
      <w:rPr>
        <w:rFonts w:hint="default" w:ascii="Times New Roman" w:hAnsi="Times New Roman"/>
      </w:rPr>
    </w:lvl>
    <w:lvl w:ilvl="1" w:tplc="70EEBDCE">
      <w:start w:val="1"/>
      <w:numFmt w:val="lowerLetter"/>
      <w:lvlText w:val="%2."/>
      <w:lvlJc w:val="left"/>
      <w:pPr>
        <w:ind w:left="1440" w:hanging="360"/>
      </w:pPr>
    </w:lvl>
    <w:lvl w:ilvl="2" w:tplc="39B2BF84">
      <w:start w:val="1"/>
      <w:numFmt w:val="lowerRoman"/>
      <w:lvlText w:val="%3."/>
      <w:lvlJc w:val="right"/>
      <w:pPr>
        <w:ind w:left="2160" w:hanging="180"/>
      </w:pPr>
    </w:lvl>
    <w:lvl w:ilvl="3" w:tplc="D258028E">
      <w:start w:val="1"/>
      <w:numFmt w:val="decimal"/>
      <w:lvlText w:val="%4."/>
      <w:lvlJc w:val="left"/>
      <w:pPr>
        <w:ind w:left="2880" w:hanging="360"/>
      </w:pPr>
    </w:lvl>
    <w:lvl w:ilvl="4" w:tplc="3F4CCA0A">
      <w:start w:val="1"/>
      <w:numFmt w:val="lowerLetter"/>
      <w:lvlText w:val="%5."/>
      <w:lvlJc w:val="left"/>
      <w:pPr>
        <w:ind w:left="3600" w:hanging="360"/>
      </w:pPr>
    </w:lvl>
    <w:lvl w:ilvl="5" w:tplc="8B18C3A6">
      <w:start w:val="1"/>
      <w:numFmt w:val="lowerRoman"/>
      <w:lvlText w:val="%6."/>
      <w:lvlJc w:val="right"/>
      <w:pPr>
        <w:ind w:left="4320" w:hanging="180"/>
      </w:pPr>
    </w:lvl>
    <w:lvl w:ilvl="6" w:tplc="71F8AA22">
      <w:start w:val="1"/>
      <w:numFmt w:val="decimal"/>
      <w:lvlText w:val="%7."/>
      <w:lvlJc w:val="left"/>
      <w:pPr>
        <w:ind w:left="5040" w:hanging="360"/>
      </w:pPr>
    </w:lvl>
    <w:lvl w:ilvl="7" w:tplc="7472BA4E">
      <w:start w:val="1"/>
      <w:numFmt w:val="lowerLetter"/>
      <w:lvlText w:val="%8."/>
      <w:lvlJc w:val="left"/>
      <w:pPr>
        <w:ind w:left="5760" w:hanging="360"/>
      </w:pPr>
    </w:lvl>
    <w:lvl w:ilvl="8" w:tplc="E51619F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8E305"/>
    <w:multiLevelType w:val="hybridMultilevel"/>
    <w:tmpl w:val="B516A560"/>
    <w:lvl w:ilvl="0" w:tplc="F03E13AE">
      <w:start w:val="1"/>
      <w:numFmt w:val="decimal"/>
      <w:lvlText w:val="%1."/>
      <w:lvlJc w:val="left"/>
      <w:pPr>
        <w:ind w:left="720" w:hanging="360"/>
      </w:pPr>
    </w:lvl>
    <w:lvl w:ilvl="1" w:tplc="6860BD98">
      <w:start w:val="1"/>
      <w:numFmt w:val="lowerLetter"/>
      <w:lvlText w:val="%2."/>
      <w:lvlJc w:val="left"/>
      <w:pPr>
        <w:ind w:left="1440" w:hanging="360"/>
      </w:pPr>
    </w:lvl>
    <w:lvl w:ilvl="2" w:tplc="F5DECA4A">
      <w:start w:val="1"/>
      <w:numFmt w:val="lowerRoman"/>
      <w:lvlText w:val="%3."/>
      <w:lvlJc w:val="right"/>
      <w:pPr>
        <w:ind w:left="2160" w:hanging="180"/>
      </w:pPr>
    </w:lvl>
    <w:lvl w:ilvl="3" w:tplc="36222750">
      <w:start w:val="1"/>
      <w:numFmt w:val="decimal"/>
      <w:lvlText w:val="%4."/>
      <w:lvlJc w:val="left"/>
      <w:pPr>
        <w:ind w:left="2880" w:hanging="360"/>
      </w:pPr>
    </w:lvl>
    <w:lvl w:ilvl="4" w:tplc="9B36D3A0">
      <w:start w:val="1"/>
      <w:numFmt w:val="lowerLetter"/>
      <w:lvlText w:val="%5."/>
      <w:lvlJc w:val="left"/>
      <w:pPr>
        <w:ind w:left="3600" w:hanging="360"/>
      </w:pPr>
    </w:lvl>
    <w:lvl w:ilvl="5" w:tplc="59A818B0">
      <w:start w:val="1"/>
      <w:numFmt w:val="lowerRoman"/>
      <w:lvlText w:val="%6."/>
      <w:lvlJc w:val="right"/>
      <w:pPr>
        <w:ind w:left="4320" w:hanging="180"/>
      </w:pPr>
    </w:lvl>
    <w:lvl w:ilvl="6" w:tplc="96D61468">
      <w:start w:val="1"/>
      <w:numFmt w:val="decimal"/>
      <w:lvlText w:val="%7."/>
      <w:lvlJc w:val="left"/>
      <w:pPr>
        <w:ind w:left="5040" w:hanging="360"/>
      </w:pPr>
    </w:lvl>
    <w:lvl w:ilvl="7" w:tplc="4B0A4524">
      <w:start w:val="1"/>
      <w:numFmt w:val="lowerLetter"/>
      <w:lvlText w:val="%8."/>
      <w:lvlJc w:val="left"/>
      <w:pPr>
        <w:ind w:left="5760" w:hanging="360"/>
      </w:pPr>
    </w:lvl>
    <w:lvl w:ilvl="8" w:tplc="FE1077A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997C6B"/>
    <w:multiLevelType w:val="hybridMultilevel"/>
    <w:tmpl w:val="3CE6A60C"/>
    <w:lvl w:ilvl="0" w:tplc="BD4A50D6">
      <w:start w:val="1"/>
      <w:numFmt w:val="decimal"/>
      <w:lvlText w:val="%1)"/>
      <w:lvlJc w:val="left"/>
      <w:pPr>
        <w:ind w:left="720" w:hanging="360"/>
      </w:pPr>
    </w:lvl>
    <w:lvl w:ilvl="1" w:tplc="8DE03418">
      <w:start w:val="1"/>
      <w:numFmt w:val="lowerLetter"/>
      <w:lvlText w:val="%2."/>
      <w:lvlJc w:val="left"/>
      <w:pPr>
        <w:ind w:left="1440" w:hanging="360"/>
      </w:pPr>
    </w:lvl>
    <w:lvl w:ilvl="2" w:tplc="D6B80F70">
      <w:start w:val="1"/>
      <w:numFmt w:val="lowerRoman"/>
      <w:lvlText w:val="%3."/>
      <w:lvlJc w:val="right"/>
      <w:pPr>
        <w:ind w:left="2160" w:hanging="180"/>
      </w:pPr>
    </w:lvl>
    <w:lvl w:ilvl="3" w:tplc="8C2AD2C0">
      <w:start w:val="1"/>
      <w:numFmt w:val="decimal"/>
      <w:lvlText w:val="%4."/>
      <w:lvlJc w:val="left"/>
      <w:pPr>
        <w:ind w:left="2880" w:hanging="360"/>
      </w:pPr>
    </w:lvl>
    <w:lvl w:ilvl="4" w:tplc="B9D495A0">
      <w:start w:val="1"/>
      <w:numFmt w:val="lowerLetter"/>
      <w:lvlText w:val="%5."/>
      <w:lvlJc w:val="left"/>
      <w:pPr>
        <w:ind w:left="3600" w:hanging="360"/>
      </w:pPr>
    </w:lvl>
    <w:lvl w:ilvl="5" w:tplc="ABA8FC98">
      <w:start w:val="1"/>
      <w:numFmt w:val="lowerRoman"/>
      <w:lvlText w:val="%6."/>
      <w:lvlJc w:val="right"/>
      <w:pPr>
        <w:ind w:left="4320" w:hanging="180"/>
      </w:pPr>
    </w:lvl>
    <w:lvl w:ilvl="6" w:tplc="F97CC57A">
      <w:start w:val="1"/>
      <w:numFmt w:val="decimal"/>
      <w:lvlText w:val="%7."/>
      <w:lvlJc w:val="left"/>
      <w:pPr>
        <w:ind w:left="5040" w:hanging="360"/>
      </w:pPr>
    </w:lvl>
    <w:lvl w:ilvl="7" w:tplc="6F3E167C">
      <w:start w:val="1"/>
      <w:numFmt w:val="lowerLetter"/>
      <w:lvlText w:val="%8."/>
      <w:lvlJc w:val="left"/>
      <w:pPr>
        <w:ind w:left="5760" w:hanging="360"/>
      </w:pPr>
    </w:lvl>
    <w:lvl w:ilvl="8" w:tplc="F184D8AC">
      <w:start w:val="1"/>
      <w:numFmt w:val="lowerRoman"/>
      <w:lvlText w:val="%9."/>
      <w:lvlJc w:val="right"/>
      <w:pPr>
        <w:ind w:left="6480" w:hanging="180"/>
      </w:pPr>
    </w:lvl>
  </w:abstractNum>
  <w:num w:numId="1" w16cid:durableId="689717657">
    <w:abstractNumId w:val="6"/>
  </w:num>
  <w:num w:numId="2" w16cid:durableId="1569683190">
    <w:abstractNumId w:val="1"/>
  </w:num>
  <w:num w:numId="3" w16cid:durableId="537284903">
    <w:abstractNumId w:val="7"/>
  </w:num>
  <w:num w:numId="4" w16cid:durableId="1687713707">
    <w:abstractNumId w:val="3"/>
  </w:num>
  <w:num w:numId="5" w16cid:durableId="1503355813">
    <w:abstractNumId w:val="0"/>
  </w:num>
  <w:num w:numId="6" w16cid:durableId="625353767">
    <w:abstractNumId w:val="5"/>
  </w:num>
  <w:num w:numId="7" w16cid:durableId="732973047">
    <w:abstractNumId w:val="4"/>
  </w:num>
  <w:num w:numId="8" w16cid:durableId="1383672816">
    <w:abstractNumId w:val="2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Aili Sandre - JUSTDIGI">
    <w15:presenceInfo w15:providerId="AD" w15:userId="S::aili.sandre@justdigi.ee::5c51914f-c8e4-463d-98be-e24fff1b55da"/>
  </w15:person>
  <w15:person w15:author="Maarja-Liis Lall - JUSTDIGI">
    <w15:presenceInfo w15:providerId="AD" w15:userId="S::maarja.lall@justdigi.ee::c7cf4b01-9190-4483-a66e-c79df27776f4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30"/>
  <w:proofState w:spelling="clean" w:grammar="dirty"/>
  <w:trackRevisions w:val="tru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B6F"/>
    <w:rsid w:val="000225CA"/>
    <w:rsid w:val="000364E3"/>
    <w:rsid w:val="00041401"/>
    <w:rsid w:val="00047F8A"/>
    <w:rsid w:val="000521AA"/>
    <w:rsid w:val="00055BD8"/>
    <w:rsid w:val="000650B7"/>
    <w:rsid w:val="000918B1"/>
    <w:rsid w:val="00096CE5"/>
    <w:rsid w:val="00097E00"/>
    <w:rsid w:val="000B1E69"/>
    <w:rsid w:val="000F32BD"/>
    <w:rsid w:val="000F5B11"/>
    <w:rsid w:val="0013313F"/>
    <w:rsid w:val="001358F2"/>
    <w:rsid w:val="00141A78"/>
    <w:rsid w:val="001A0DC7"/>
    <w:rsid w:val="001A6A42"/>
    <w:rsid w:val="001B105A"/>
    <w:rsid w:val="001B2728"/>
    <w:rsid w:val="001B2F4B"/>
    <w:rsid w:val="001B312C"/>
    <w:rsid w:val="001C3078"/>
    <w:rsid w:val="001D1452"/>
    <w:rsid w:val="001D41A8"/>
    <w:rsid w:val="001D5802"/>
    <w:rsid w:val="001E06AC"/>
    <w:rsid w:val="001E0EDE"/>
    <w:rsid w:val="001E7134"/>
    <w:rsid w:val="001F4AE8"/>
    <w:rsid w:val="0020228B"/>
    <w:rsid w:val="00204A1D"/>
    <w:rsid w:val="00225C54"/>
    <w:rsid w:val="002337EA"/>
    <w:rsid w:val="00252C39"/>
    <w:rsid w:val="00257E41"/>
    <w:rsid w:val="00267828"/>
    <w:rsid w:val="002A0075"/>
    <w:rsid w:val="002B2F46"/>
    <w:rsid w:val="002B4A4E"/>
    <w:rsid w:val="002C2B6C"/>
    <w:rsid w:val="002C7FB0"/>
    <w:rsid w:val="002D495F"/>
    <w:rsid w:val="002E62F3"/>
    <w:rsid w:val="003075CA"/>
    <w:rsid w:val="00320B8F"/>
    <w:rsid w:val="0033098F"/>
    <w:rsid w:val="003329BE"/>
    <w:rsid w:val="00337047"/>
    <w:rsid w:val="003518B2"/>
    <w:rsid w:val="00352B6F"/>
    <w:rsid w:val="00363470"/>
    <w:rsid w:val="0038060A"/>
    <w:rsid w:val="00386A61"/>
    <w:rsid w:val="00386C7E"/>
    <w:rsid w:val="003877B4"/>
    <w:rsid w:val="003B0F42"/>
    <w:rsid w:val="003B5CF4"/>
    <w:rsid w:val="003C1C56"/>
    <w:rsid w:val="003E1348"/>
    <w:rsid w:val="003E6A5C"/>
    <w:rsid w:val="00402E8B"/>
    <w:rsid w:val="00402F2F"/>
    <w:rsid w:val="00412E07"/>
    <w:rsid w:val="00421CE5"/>
    <w:rsid w:val="00421DD6"/>
    <w:rsid w:val="004418A4"/>
    <w:rsid w:val="00445EE0"/>
    <w:rsid w:val="004506B9"/>
    <w:rsid w:val="00455D10"/>
    <w:rsid w:val="00493F0D"/>
    <w:rsid w:val="004945D1"/>
    <w:rsid w:val="0049473B"/>
    <w:rsid w:val="00496D3F"/>
    <w:rsid w:val="004A0261"/>
    <w:rsid w:val="004A116C"/>
    <w:rsid w:val="004A2A3D"/>
    <w:rsid w:val="004A702A"/>
    <w:rsid w:val="004B16B7"/>
    <w:rsid w:val="004B45FC"/>
    <w:rsid w:val="004D201C"/>
    <w:rsid w:val="00502E73"/>
    <w:rsid w:val="0051578C"/>
    <w:rsid w:val="00516FD7"/>
    <w:rsid w:val="00536C11"/>
    <w:rsid w:val="005377C2"/>
    <w:rsid w:val="005636FE"/>
    <w:rsid w:val="0057317F"/>
    <w:rsid w:val="00583AE4"/>
    <w:rsid w:val="005918AF"/>
    <w:rsid w:val="00594610"/>
    <w:rsid w:val="005F184C"/>
    <w:rsid w:val="005F2AB8"/>
    <w:rsid w:val="00600C85"/>
    <w:rsid w:val="006028AA"/>
    <w:rsid w:val="00612807"/>
    <w:rsid w:val="006616E7"/>
    <w:rsid w:val="0066325B"/>
    <w:rsid w:val="006657D0"/>
    <w:rsid w:val="00670DF7"/>
    <w:rsid w:val="00694819"/>
    <w:rsid w:val="0069535D"/>
    <w:rsid w:val="006A37D1"/>
    <w:rsid w:val="006B0BC4"/>
    <w:rsid w:val="006B322D"/>
    <w:rsid w:val="006B3D17"/>
    <w:rsid w:val="006D6D15"/>
    <w:rsid w:val="006F0A0B"/>
    <w:rsid w:val="0070073D"/>
    <w:rsid w:val="0071290E"/>
    <w:rsid w:val="00715CCE"/>
    <w:rsid w:val="007259B9"/>
    <w:rsid w:val="0074128C"/>
    <w:rsid w:val="00743879"/>
    <w:rsid w:val="00751AEA"/>
    <w:rsid w:val="0075208A"/>
    <w:rsid w:val="0076791A"/>
    <w:rsid w:val="0079221C"/>
    <w:rsid w:val="007A1151"/>
    <w:rsid w:val="007B48D4"/>
    <w:rsid w:val="007D3F5F"/>
    <w:rsid w:val="007D4F39"/>
    <w:rsid w:val="007F4388"/>
    <w:rsid w:val="007F76ED"/>
    <w:rsid w:val="00800265"/>
    <w:rsid w:val="00826A5D"/>
    <w:rsid w:val="00832526"/>
    <w:rsid w:val="00863506"/>
    <w:rsid w:val="00866E83"/>
    <w:rsid w:val="00884D73"/>
    <w:rsid w:val="00891EAA"/>
    <w:rsid w:val="00897421"/>
    <w:rsid w:val="008A3F63"/>
    <w:rsid w:val="008D2701"/>
    <w:rsid w:val="008D4E2C"/>
    <w:rsid w:val="008D6765"/>
    <w:rsid w:val="008E72D5"/>
    <w:rsid w:val="009123D7"/>
    <w:rsid w:val="009236CE"/>
    <w:rsid w:val="00942F36"/>
    <w:rsid w:val="00943035"/>
    <w:rsid w:val="00945938"/>
    <w:rsid w:val="0094666D"/>
    <w:rsid w:val="00953395"/>
    <w:rsid w:val="00961283"/>
    <w:rsid w:val="009900F5"/>
    <w:rsid w:val="00992CAB"/>
    <w:rsid w:val="009A5D9F"/>
    <w:rsid w:val="009D53D1"/>
    <w:rsid w:val="009E1362"/>
    <w:rsid w:val="009E1BB0"/>
    <w:rsid w:val="00A0D209"/>
    <w:rsid w:val="00A35F9B"/>
    <w:rsid w:val="00A70611"/>
    <w:rsid w:val="00A85135"/>
    <w:rsid w:val="00AA02F7"/>
    <w:rsid w:val="00AC3739"/>
    <w:rsid w:val="00AE61F1"/>
    <w:rsid w:val="00B031BC"/>
    <w:rsid w:val="00B216D1"/>
    <w:rsid w:val="00B2767D"/>
    <w:rsid w:val="00B31B47"/>
    <w:rsid w:val="00B359BC"/>
    <w:rsid w:val="00B372F6"/>
    <w:rsid w:val="00B5105B"/>
    <w:rsid w:val="00B844D2"/>
    <w:rsid w:val="00B90CDA"/>
    <w:rsid w:val="00BA0032"/>
    <w:rsid w:val="00BA1FC4"/>
    <w:rsid w:val="00BB0DA5"/>
    <w:rsid w:val="00BB6CF7"/>
    <w:rsid w:val="00BE7B39"/>
    <w:rsid w:val="00BF1C52"/>
    <w:rsid w:val="00C07A20"/>
    <w:rsid w:val="00C2687A"/>
    <w:rsid w:val="00C32268"/>
    <w:rsid w:val="00C328BD"/>
    <w:rsid w:val="00C35144"/>
    <w:rsid w:val="00C36E46"/>
    <w:rsid w:val="00C67F46"/>
    <w:rsid w:val="00C73A37"/>
    <w:rsid w:val="00C90322"/>
    <w:rsid w:val="00CB0A0E"/>
    <w:rsid w:val="00CE31FC"/>
    <w:rsid w:val="00D17A2E"/>
    <w:rsid w:val="00D2333D"/>
    <w:rsid w:val="00D2D78A"/>
    <w:rsid w:val="00D474CB"/>
    <w:rsid w:val="00D55545"/>
    <w:rsid w:val="00D6064B"/>
    <w:rsid w:val="00D85419"/>
    <w:rsid w:val="00D94FC0"/>
    <w:rsid w:val="00DA7DCA"/>
    <w:rsid w:val="00DE17C7"/>
    <w:rsid w:val="00DF331C"/>
    <w:rsid w:val="00DF53C9"/>
    <w:rsid w:val="00E21598"/>
    <w:rsid w:val="00E36899"/>
    <w:rsid w:val="00E401B7"/>
    <w:rsid w:val="00E52237"/>
    <w:rsid w:val="00E5295A"/>
    <w:rsid w:val="00E61160"/>
    <w:rsid w:val="00E816B3"/>
    <w:rsid w:val="00E8367B"/>
    <w:rsid w:val="00EB37AE"/>
    <w:rsid w:val="00ED2092"/>
    <w:rsid w:val="00EE180E"/>
    <w:rsid w:val="00EF1AF9"/>
    <w:rsid w:val="00F00AC7"/>
    <w:rsid w:val="00F219DF"/>
    <w:rsid w:val="00F26EC5"/>
    <w:rsid w:val="00F316FA"/>
    <w:rsid w:val="00F4765A"/>
    <w:rsid w:val="00F7346C"/>
    <w:rsid w:val="00F76D9B"/>
    <w:rsid w:val="00F97D39"/>
    <w:rsid w:val="00FB31C8"/>
    <w:rsid w:val="00FC0EC9"/>
    <w:rsid w:val="00FC20C2"/>
    <w:rsid w:val="00FE020D"/>
    <w:rsid w:val="019F7D9F"/>
    <w:rsid w:val="01B0E24D"/>
    <w:rsid w:val="02723947"/>
    <w:rsid w:val="028D62EE"/>
    <w:rsid w:val="02F206B3"/>
    <w:rsid w:val="032A1514"/>
    <w:rsid w:val="03411B4E"/>
    <w:rsid w:val="03448C43"/>
    <w:rsid w:val="035F0E31"/>
    <w:rsid w:val="038CC248"/>
    <w:rsid w:val="03DA734A"/>
    <w:rsid w:val="041D21B6"/>
    <w:rsid w:val="04526BE3"/>
    <w:rsid w:val="045E1843"/>
    <w:rsid w:val="04D36D1E"/>
    <w:rsid w:val="04EB89F6"/>
    <w:rsid w:val="0510479D"/>
    <w:rsid w:val="051D30DC"/>
    <w:rsid w:val="057E5146"/>
    <w:rsid w:val="05DC3534"/>
    <w:rsid w:val="05DC59A6"/>
    <w:rsid w:val="05F00161"/>
    <w:rsid w:val="06203144"/>
    <w:rsid w:val="068D645B"/>
    <w:rsid w:val="06A97021"/>
    <w:rsid w:val="06C3F2F4"/>
    <w:rsid w:val="071D75E2"/>
    <w:rsid w:val="0734BB17"/>
    <w:rsid w:val="073A08C9"/>
    <w:rsid w:val="07AD9F9C"/>
    <w:rsid w:val="07BDFE08"/>
    <w:rsid w:val="07C34AC1"/>
    <w:rsid w:val="07CF306A"/>
    <w:rsid w:val="07F1EE06"/>
    <w:rsid w:val="0816E5A9"/>
    <w:rsid w:val="0902D20F"/>
    <w:rsid w:val="093AC583"/>
    <w:rsid w:val="0968A8B1"/>
    <w:rsid w:val="09921FB5"/>
    <w:rsid w:val="09CCB573"/>
    <w:rsid w:val="09E546A1"/>
    <w:rsid w:val="0A4198FC"/>
    <w:rsid w:val="0AF7164D"/>
    <w:rsid w:val="0AFAF6F5"/>
    <w:rsid w:val="0B33B110"/>
    <w:rsid w:val="0B3AA0EF"/>
    <w:rsid w:val="0B8A552E"/>
    <w:rsid w:val="0B8BFEB5"/>
    <w:rsid w:val="0BB4C8B2"/>
    <w:rsid w:val="0BB83BAC"/>
    <w:rsid w:val="0BB9D2E4"/>
    <w:rsid w:val="0C053523"/>
    <w:rsid w:val="0C4E51B3"/>
    <w:rsid w:val="0C67DDE6"/>
    <w:rsid w:val="0C68A424"/>
    <w:rsid w:val="0D1C7434"/>
    <w:rsid w:val="0D227A37"/>
    <w:rsid w:val="0D3682A6"/>
    <w:rsid w:val="0D5126E2"/>
    <w:rsid w:val="0D6CB361"/>
    <w:rsid w:val="0DA63FE7"/>
    <w:rsid w:val="0DB0437E"/>
    <w:rsid w:val="0E10F93F"/>
    <w:rsid w:val="0E12A814"/>
    <w:rsid w:val="0E27B0CB"/>
    <w:rsid w:val="0EA2D3CC"/>
    <w:rsid w:val="0F1FA301"/>
    <w:rsid w:val="0F77F531"/>
    <w:rsid w:val="0F866B9E"/>
    <w:rsid w:val="0F8EE98F"/>
    <w:rsid w:val="10CB4DD9"/>
    <w:rsid w:val="10EBF9AD"/>
    <w:rsid w:val="11514730"/>
    <w:rsid w:val="116B8201"/>
    <w:rsid w:val="119E6DC4"/>
    <w:rsid w:val="11A37BED"/>
    <w:rsid w:val="11CEB424"/>
    <w:rsid w:val="1235484B"/>
    <w:rsid w:val="1235AB64"/>
    <w:rsid w:val="128CE527"/>
    <w:rsid w:val="1292D626"/>
    <w:rsid w:val="1294EC27"/>
    <w:rsid w:val="129D9889"/>
    <w:rsid w:val="1308BF0C"/>
    <w:rsid w:val="131FADBC"/>
    <w:rsid w:val="13AFE6A4"/>
    <w:rsid w:val="142C3A07"/>
    <w:rsid w:val="1456B7FA"/>
    <w:rsid w:val="14ACA5F6"/>
    <w:rsid w:val="14CFAB99"/>
    <w:rsid w:val="1509192D"/>
    <w:rsid w:val="15385B6E"/>
    <w:rsid w:val="154F6095"/>
    <w:rsid w:val="158A8B78"/>
    <w:rsid w:val="166A7A10"/>
    <w:rsid w:val="168D77E5"/>
    <w:rsid w:val="171F384D"/>
    <w:rsid w:val="17819389"/>
    <w:rsid w:val="17B6B47A"/>
    <w:rsid w:val="17B9A077"/>
    <w:rsid w:val="17E94B12"/>
    <w:rsid w:val="17F2D8B7"/>
    <w:rsid w:val="181B3000"/>
    <w:rsid w:val="18486733"/>
    <w:rsid w:val="1866F965"/>
    <w:rsid w:val="1900F24C"/>
    <w:rsid w:val="195C19A9"/>
    <w:rsid w:val="1965D182"/>
    <w:rsid w:val="19A8DB4B"/>
    <w:rsid w:val="19DCB749"/>
    <w:rsid w:val="19E9A4DD"/>
    <w:rsid w:val="1A29BB6E"/>
    <w:rsid w:val="1A65DF13"/>
    <w:rsid w:val="1A990E25"/>
    <w:rsid w:val="1B30835F"/>
    <w:rsid w:val="1B37D28F"/>
    <w:rsid w:val="1B8AE3F5"/>
    <w:rsid w:val="1BA0F57F"/>
    <w:rsid w:val="1BA6DAE5"/>
    <w:rsid w:val="1BD259EA"/>
    <w:rsid w:val="1C07F687"/>
    <w:rsid w:val="1C39925C"/>
    <w:rsid w:val="1C418DFF"/>
    <w:rsid w:val="1C6182D4"/>
    <w:rsid w:val="1C67C00E"/>
    <w:rsid w:val="1CE31F1C"/>
    <w:rsid w:val="1D2049D0"/>
    <w:rsid w:val="1D508479"/>
    <w:rsid w:val="1D69811E"/>
    <w:rsid w:val="1DF916C6"/>
    <w:rsid w:val="1DFB2ADB"/>
    <w:rsid w:val="1E7B3280"/>
    <w:rsid w:val="1ECA0C5F"/>
    <w:rsid w:val="1EDA7A22"/>
    <w:rsid w:val="1EDCD96F"/>
    <w:rsid w:val="1EE01306"/>
    <w:rsid w:val="1F30A18C"/>
    <w:rsid w:val="1F7D9A98"/>
    <w:rsid w:val="1FC1068A"/>
    <w:rsid w:val="1FCA193D"/>
    <w:rsid w:val="1FD02AE9"/>
    <w:rsid w:val="1FD96D73"/>
    <w:rsid w:val="200815F7"/>
    <w:rsid w:val="2019C79D"/>
    <w:rsid w:val="2035FB12"/>
    <w:rsid w:val="207837F2"/>
    <w:rsid w:val="207EE5CB"/>
    <w:rsid w:val="20B1D215"/>
    <w:rsid w:val="20CEF014"/>
    <w:rsid w:val="20D971EA"/>
    <w:rsid w:val="2109F84E"/>
    <w:rsid w:val="21126BEE"/>
    <w:rsid w:val="2115579D"/>
    <w:rsid w:val="212725DE"/>
    <w:rsid w:val="21467C85"/>
    <w:rsid w:val="222F25B3"/>
    <w:rsid w:val="224D2FE4"/>
    <w:rsid w:val="22822B98"/>
    <w:rsid w:val="2292C80F"/>
    <w:rsid w:val="22A179CC"/>
    <w:rsid w:val="233C3E29"/>
    <w:rsid w:val="2367B0FD"/>
    <w:rsid w:val="23E00E07"/>
    <w:rsid w:val="23F974E6"/>
    <w:rsid w:val="247B2123"/>
    <w:rsid w:val="24A052BE"/>
    <w:rsid w:val="24B2AE6E"/>
    <w:rsid w:val="24C99DAD"/>
    <w:rsid w:val="24FBFDA3"/>
    <w:rsid w:val="2510A664"/>
    <w:rsid w:val="2524CF64"/>
    <w:rsid w:val="2580839D"/>
    <w:rsid w:val="2581CEA4"/>
    <w:rsid w:val="258ACC06"/>
    <w:rsid w:val="259E7175"/>
    <w:rsid w:val="25AFD48E"/>
    <w:rsid w:val="25C2BA64"/>
    <w:rsid w:val="25C5ED51"/>
    <w:rsid w:val="25E14647"/>
    <w:rsid w:val="25F69936"/>
    <w:rsid w:val="25FBB79B"/>
    <w:rsid w:val="2651694D"/>
    <w:rsid w:val="2692199B"/>
    <w:rsid w:val="26C481F4"/>
    <w:rsid w:val="27141A26"/>
    <w:rsid w:val="2714E781"/>
    <w:rsid w:val="2731E350"/>
    <w:rsid w:val="2738FEA0"/>
    <w:rsid w:val="27DDE2B2"/>
    <w:rsid w:val="28291E64"/>
    <w:rsid w:val="2829ABBE"/>
    <w:rsid w:val="2834A6B4"/>
    <w:rsid w:val="28EA1DF1"/>
    <w:rsid w:val="290FD0CC"/>
    <w:rsid w:val="291EACD3"/>
    <w:rsid w:val="291F13A0"/>
    <w:rsid w:val="29556E24"/>
    <w:rsid w:val="296D75BE"/>
    <w:rsid w:val="29A5310C"/>
    <w:rsid w:val="29A89D15"/>
    <w:rsid w:val="29E76623"/>
    <w:rsid w:val="2A880031"/>
    <w:rsid w:val="2ABD274A"/>
    <w:rsid w:val="2ACF8B78"/>
    <w:rsid w:val="2ADA0FCB"/>
    <w:rsid w:val="2BBA581F"/>
    <w:rsid w:val="2BE2F2F5"/>
    <w:rsid w:val="2C876368"/>
    <w:rsid w:val="2CA4D6C7"/>
    <w:rsid w:val="2CB30945"/>
    <w:rsid w:val="2CC3EC6F"/>
    <w:rsid w:val="2CD87210"/>
    <w:rsid w:val="2DC69E29"/>
    <w:rsid w:val="2DC7E21E"/>
    <w:rsid w:val="2E0EF8DC"/>
    <w:rsid w:val="2E3C147B"/>
    <w:rsid w:val="2E86101C"/>
    <w:rsid w:val="2EAC7060"/>
    <w:rsid w:val="2ED8AC62"/>
    <w:rsid w:val="2EDC0E52"/>
    <w:rsid w:val="2EF29506"/>
    <w:rsid w:val="2F2247E7"/>
    <w:rsid w:val="2F6AF09F"/>
    <w:rsid w:val="2FA40CD9"/>
    <w:rsid w:val="2FB26279"/>
    <w:rsid w:val="2FD3804B"/>
    <w:rsid w:val="3115A408"/>
    <w:rsid w:val="312BEB7B"/>
    <w:rsid w:val="31AF007B"/>
    <w:rsid w:val="320F3B26"/>
    <w:rsid w:val="322950AD"/>
    <w:rsid w:val="323726A7"/>
    <w:rsid w:val="3249BCC3"/>
    <w:rsid w:val="3269EADA"/>
    <w:rsid w:val="326F2BB6"/>
    <w:rsid w:val="32ACDFC2"/>
    <w:rsid w:val="3384130B"/>
    <w:rsid w:val="33A3853B"/>
    <w:rsid w:val="3432BF92"/>
    <w:rsid w:val="3462A698"/>
    <w:rsid w:val="3469F29C"/>
    <w:rsid w:val="346F2A87"/>
    <w:rsid w:val="348A4D71"/>
    <w:rsid w:val="34B2FA4A"/>
    <w:rsid w:val="35422FB9"/>
    <w:rsid w:val="3543045F"/>
    <w:rsid w:val="35A934EF"/>
    <w:rsid w:val="35E130FD"/>
    <w:rsid w:val="35E24C74"/>
    <w:rsid w:val="36A3B7C1"/>
    <w:rsid w:val="36A7EA69"/>
    <w:rsid w:val="36D12D34"/>
    <w:rsid w:val="379CFE0D"/>
    <w:rsid w:val="37A39381"/>
    <w:rsid w:val="37AA2B83"/>
    <w:rsid w:val="37D27F8F"/>
    <w:rsid w:val="383568CF"/>
    <w:rsid w:val="385FBBA4"/>
    <w:rsid w:val="3874BB80"/>
    <w:rsid w:val="38A2232C"/>
    <w:rsid w:val="38D4A790"/>
    <w:rsid w:val="39A2AE01"/>
    <w:rsid w:val="3A539C4D"/>
    <w:rsid w:val="3A8D2B98"/>
    <w:rsid w:val="3A9A6EB0"/>
    <w:rsid w:val="3B3DCB22"/>
    <w:rsid w:val="3BBCFAD8"/>
    <w:rsid w:val="3C0A6A36"/>
    <w:rsid w:val="3C4F0F94"/>
    <w:rsid w:val="3C81429C"/>
    <w:rsid w:val="3C839654"/>
    <w:rsid w:val="3CBDFC1E"/>
    <w:rsid w:val="3CCBF4EC"/>
    <w:rsid w:val="3CE53179"/>
    <w:rsid w:val="3D0D30F0"/>
    <w:rsid w:val="3D1E520E"/>
    <w:rsid w:val="3D4AEA0A"/>
    <w:rsid w:val="3E9FB7E1"/>
    <w:rsid w:val="3EF71011"/>
    <w:rsid w:val="3F0FB65D"/>
    <w:rsid w:val="3F246515"/>
    <w:rsid w:val="3F949E9C"/>
    <w:rsid w:val="3FE87FFB"/>
    <w:rsid w:val="40032EA9"/>
    <w:rsid w:val="402657E3"/>
    <w:rsid w:val="402E7F35"/>
    <w:rsid w:val="402F7FEA"/>
    <w:rsid w:val="40AE4E90"/>
    <w:rsid w:val="40BA7F0B"/>
    <w:rsid w:val="40C85F6C"/>
    <w:rsid w:val="41062BBE"/>
    <w:rsid w:val="411FECAA"/>
    <w:rsid w:val="415C8711"/>
    <w:rsid w:val="416D238C"/>
    <w:rsid w:val="4185765A"/>
    <w:rsid w:val="41BA5DE7"/>
    <w:rsid w:val="4216492E"/>
    <w:rsid w:val="42230C9D"/>
    <w:rsid w:val="427914E6"/>
    <w:rsid w:val="43116DBD"/>
    <w:rsid w:val="436001D2"/>
    <w:rsid w:val="43FC2D28"/>
    <w:rsid w:val="44901B2F"/>
    <w:rsid w:val="44972D8A"/>
    <w:rsid w:val="44A918AF"/>
    <w:rsid w:val="44E825A0"/>
    <w:rsid w:val="4503112F"/>
    <w:rsid w:val="45045D94"/>
    <w:rsid w:val="451B7165"/>
    <w:rsid w:val="456F07FF"/>
    <w:rsid w:val="457E3893"/>
    <w:rsid w:val="45A3E1B8"/>
    <w:rsid w:val="45AFCF00"/>
    <w:rsid w:val="45D65734"/>
    <w:rsid w:val="4631A89F"/>
    <w:rsid w:val="463B5E09"/>
    <w:rsid w:val="4668CC09"/>
    <w:rsid w:val="466A67D5"/>
    <w:rsid w:val="46F9AE7E"/>
    <w:rsid w:val="4735CF41"/>
    <w:rsid w:val="4782C8C1"/>
    <w:rsid w:val="47FC8828"/>
    <w:rsid w:val="48369BC3"/>
    <w:rsid w:val="48538834"/>
    <w:rsid w:val="48B61E97"/>
    <w:rsid w:val="48C8362A"/>
    <w:rsid w:val="48D15CE9"/>
    <w:rsid w:val="48D4F567"/>
    <w:rsid w:val="48EC55CE"/>
    <w:rsid w:val="491034B6"/>
    <w:rsid w:val="49185E27"/>
    <w:rsid w:val="49370DE2"/>
    <w:rsid w:val="49420361"/>
    <w:rsid w:val="497D2D3C"/>
    <w:rsid w:val="4A117C22"/>
    <w:rsid w:val="4A3316A1"/>
    <w:rsid w:val="4A69B0B0"/>
    <w:rsid w:val="4A7D0FEF"/>
    <w:rsid w:val="4A921CFC"/>
    <w:rsid w:val="4AB9A9F4"/>
    <w:rsid w:val="4ABAF4C7"/>
    <w:rsid w:val="4B13BE22"/>
    <w:rsid w:val="4B29FBD0"/>
    <w:rsid w:val="4B33CA7E"/>
    <w:rsid w:val="4C3908F7"/>
    <w:rsid w:val="4C95155F"/>
    <w:rsid w:val="4CADC65C"/>
    <w:rsid w:val="4CB3FA18"/>
    <w:rsid w:val="4CB616F3"/>
    <w:rsid w:val="4CB8F347"/>
    <w:rsid w:val="4CD28D2C"/>
    <w:rsid w:val="4D222436"/>
    <w:rsid w:val="4D58190E"/>
    <w:rsid w:val="4D9B569B"/>
    <w:rsid w:val="4DDD5CC5"/>
    <w:rsid w:val="4E069902"/>
    <w:rsid w:val="4E5EDB10"/>
    <w:rsid w:val="4E70079F"/>
    <w:rsid w:val="4EA19C2E"/>
    <w:rsid w:val="4EEB5B0F"/>
    <w:rsid w:val="4F1302F9"/>
    <w:rsid w:val="4F18943F"/>
    <w:rsid w:val="4F213582"/>
    <w:rsid w:val="4FC62E33"/>
    <w:rsid w:val="50252B15"/>
    <w:rsid w:val="5039CCFE"/>
    <w:rsid w:val="504F833E"/>
    <w:rsid w:val="509838A8"/>
    <w:rsid w:val="50B9EFC5"/>
    <w:rsid w:val="50CB5749"/>
    <w:rsid w:val="5131377B"/>
    <w:rsid w:val="51346775"/>
    <w:rsid w:val="51493E6A"/>
    <w:rsid w:val="51CCB54F"/>
    <w:rsid w:val="520DFAE6"/>
    <w:rsid w:val="525E32D3"/>
    <w:rsid w:val="52CCB097"/>
    <w:rsid w:val="52FAF26D"/>
    <w:rsid w:val="532E45F0"/>
    <w:rsid w:val="536245EB"/>
    <w:rsid w:val="536420AA"/>
    <w:rsid w:val="5379F714"/>
    <w:rsid w:val="537DB710"/>
    <w:rsid w:val="53BEC9AF"/>
    <w:rsid w:val="53DE429A"/>
    <w:rsid w:val="541DDA7F"/>
    <w:rsid w:val="544AD818"/>
    <w:rsid w:val="549CA3BE"/>
    <w:rsid w:val="54C06398"/>
    <w:rsid w:val="550760E5"/>
    <w:rsid w:val="552BA848"/>
    <w:rsid w:val="553D2176"/>
    <w:rsid w:val="55A42281"/>
    <w:rsid w:val="5664D1E2"/>
    <w:rsid w:val="569FD909"/>
    <w:rsid w:val="56C1E392"/>
    <w:rsid w:val="56EAAD42"/>
    <w:rsid w:val="5719970A"/>
    <w:rsid w:val="577D5A94"/>
    <w:rsid w:val="57BBA315"/>
    <w:rsid w:val="583BDEAD"/>
    <w:rsid w:val="58BB3E70"/>
    <w:rsid w:val="58E3139F"/>
    <w:rsid w:val="58E780F6"/>
    <w:rsid w:val="598FA3B1"/>
    <w:rsid w:val="59D227D8"/>
    <w:rsid w:val="59DCB070"/>
    <w:rsid w:val="59ED9DB4"/>
    <w:rsid w:val="59F0D687"/>
    <w:rsid w:val="59F25907"/>
    <w:rsid w:val="5A1AD358"/>
    <w:rsid w:val="5A2E6A8E"/>
    <w:rsid w:val="5A369B74"/>
    <w:rsid w:val="5ADDFDEC"/>
    <w:rsid w:val="5B26D2E5"/>
    <w:rsid w:val="5B85B3E4"/>
    <w:rsid w:val="5C563E8D"/>
    <w:rsid w:val="5C59B4BC"/>
    <w:rsid w:val="5C845888"/>
    <w:rsid w:val="5CD11951"/>
    <w:rsid w:val="5CE879BE"/>
    <w:rsid w:val="5CEC6868"/>
    <w:rsid w:val="5D3C0B88"/>
    <w:rsid w:val="5D56EE42"/>
    <w:rsid w:val="5D7580F2"/>
    <w:rsid w:val="5D94D661"/>
    <w:rsid w:val="5DA21C0F"/>
    <w:rsid w:val="5DB25952"/>
    <w:rsid w:val="5DEF9F61"/>
    <w:rsid w:val="5DF835BB"/>
    <w:rsid w:val="5EE0963A"/>
    <w:rsid w:val="5EE613F7"/>
    <w:rsid w:val="5F2541A2"/>
    <w:rsid w:val="60119A65"/>
    <w:rsid w:val="6029EA37"/>
    <w:rsid w:val="6068A537"/>
    <w:rsid w:val="60F4F264"/>
    <w:rsid w:val="6100AEC8"/>
    <w:rsid w:val="6102821F"/>
    <w:rsid w:val="615186B1"/>
    <w:rsid w:val="6161B1BF"/>
    <w:rsid w:val="61638E5E"/>
    <w:rsid w:val="6167B855"/>
    <w:rsid w:val="61D08763"/>
    <w:rsid w:val="62EAE279"/>
    <w:rsid w:val="63107EE2"/>
    <w:rsid w:val="63377D43"/>
    <w:rsid w:val="6410539F"/>
    <w:rsid w:val="64140027"/>
    <w:rsid w:val="645BD4B7"/>
    <w:rsid w:val="64A84231"/>
    <w:rsid w:val="652317BB"/>
    <w:rsid w:val="65789D15"/>
    <w:rsid w:val="65BF7901"/>
    <w:rsid w:val="668905E4"/>
    <w:rsid w:val="66A18811"/>
    <w:rsid w:val="66A4CB64"/>
    <w:rsid w:val="66C643F5"/>
    <w:rsid w:val="684D802A"/>
    <w:rsid w:val="688F4374"/>
    <w:rsid w:val="68A66A0A"/>
    <w:rsid w:val="68DB9990"/>
    <w:rsid w:val="69844522"/>
    <w:rsid w:val="69B40FCA"/>
    <w:rsid w:val="69CB7E22"/>
    <w:rsid w:val="6A0D740E"/>
    <w:rsid w:val="6B1EAD10"/>
    <w:rsid w:val="6B584665"/>
    <w:rsid w:val="6B8A6F80"/>
    <w:rsid w:val="6BBB783F"/>
    <w:rsid w:val="6C1AFBFB"/>
    <w:rsid w:val="6C464766"/>
    <w:rsid w:val="6C70C63A"/>
    <w:rsid w:val="6CC3CA16"/>
    <w:rsid w:val="6D0FF415"/>
    <w:rsid w:val="6D34AC96"/>
    <w:rsid w:val="6D37A460"/>
    <w:rsid w:val="6D7DD4A7"/>
    <w:rsid w:val="6DAD251F"/>
    <w:rsid w:val="6E7B55E0"/>
    <w:rsid w:val="6EBD4E4C"/>
    <w:rsid w:val="6F245A2D"/>
    <w:rsid w:val="6F853952"/>
    <w:rsid w:val="6FF88F6E"/>
    <w:rsid w:val="70A192C0"/>
    <w:rsid w:val="70D2BB64"/>
    <w:rsid w:val="70F61D10"/>
    <w:rsid w:val="714DF641"/>
    <w:rsid w:val="71841372"/>
    <w:rsid w:val="71CE1195"/>
    <w:rsid w:val="7212BAB7"/>
    <w:rsid w:val="728414B7"/>
    <w:rsid w:val="72B7AB65"/>
    <w:rsid w:val="72FB990F"/>
    <w:rsid w:val="73513A49"/>
    <w:rsid w:val="736D8608"/>
    <w:rsid w:val="739B4A8F"/>
    <w:rsid w:val="739F4568"/>
    <w:rsid w:val="73A1F1AF"/>
    <w:rsid w:val="73C54334"/>
    <w:rsid w:val="73D82568"/>
    <w:rsid w:val="744A8198"/>
    <w:rsid w:val="74F05953"/>
    <w:rsid w:val="75025C16"/>
    <w:rsid w:val="75A2B6DF"/>
    <w:rsid w:val="76A90FA1"/>
    <w:rsid w:val="77063AC0"/>
    <w:rsid w:val="772BFA0C"/>
    <w:rsid w:val="7762330B"/>
    <w:rsid w:val="7777B9E3"/>
    <w:rsid w:val="777EB7DF"/>
    <w:rsid w:val="7796C32E"/>
    <w:rsid w:val="77B3A9C4"/>
    <w:rsid w:val="77E24465"/>
    <w:rsid w:val="77F5C174"/>
    <w:rsid w:val="77F7083F"/>
    <w:rsid w:val="7807F39C"/>
    <w:rsid w:val="78121E43"/>
    <w:rsid w:val="782AE5BF"/>
    <w:rsid w:val="78A86A67"/>
    <w:rsid w:val="78E7B791"/>
    <w:rsid w:val="7908591E"/>
    <w:rsid w:val="7926E0C1"/>
    <w:rsid w:val="7954561A"/>
    <w:rsid w:val="795B0190"/>
    <w:rsid w:val="7969062A"/>
    <w:rsid w:val="79DB41BD"/>
    <w:rsid w:val="79F65DD5"/>
    <w:rsid w:val="7A318C0E"/>
    <w:rsid w:val="7A8E5AA1"/>
    <w:rsid w:val="7A9B2DF7"/>
    <w:rsid w:val="7AAE6CF1"/>
    <w:rsid w:val="7B60292A"/>
    <w:rsid w:val="7BD7E435"/>
    <w:rsid w:val="7C218C16"/>
    <w:rsid w:val="7C2A9F1A"/>
    <w:rsid w:val="7C34F664"/>
    <w:rsid w:val="7C53E1D4"/>
    <w:rsid w:val="7D403F19"/>
    <w:rsid w:val="7D4722FC"/>
    <w:rsid w:val="7D628AF8"/>
    <w:rsid w:val="7D71912B"/>
    <w:rsid w:val="7D86AB6E"/>
    <w:rsid w:val="7DAAD3EA"/>
    <w:rsid w:val="7DC4035B"/>
    <w:rsid w:val="7DE1122B"/>
    <w:rsid w:val="7E0875B9"/>
    <w:rsid w:val="7E1B8C81"/>
    <w:rsid w:val="7E2BA9B8"/>
    <w:rsid w:val="7E42CCF1"/>
    <w:rsid w:val="7E62F241"/>
    <w:rsid w:val="7EA92E82"/>
    <w:rsid w:val="7ECF52D3"/>
    <w:rsid w:val="7EDD47F5"/>
    <w:rsid w:val="7F30CAA8"/>
    <w:rsid w:val="7FBB4E10"/>
    <w:rsid w:val="7FDA4535"/>
    <w:rsid w:val="7FE9C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FDAF2"/>
  <w15:chartTrackingRefBased/>
  <w15:docId w15:val="{25492ADC-6F58-48D7-8208-2D5A4856B6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352B6F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52B6F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52B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52B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52B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52B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52B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52B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52B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character" w:styleId="Pealkiri1Mrk" w:customStyle="1">
    <w:name w:val="Pealkiri 1 Märk"/>
    <w:basedOn w:val="Liguvaikefont"/>
    <w:link w:val="Pealkiri1"/>
    <w:uiPriority w:val="9"/>
    <w:rsid w:val="00352B6F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Pealkiri2Mrk" w:customStyle="1">
    <w:name w:val="Pealkiri 2 Märk"/>
    <w:basedOn w:val="Liguvaikefont"/>
    <w:link w:val="Pealkiri2"/>
    <w:uiPriority w:val="9"/>
    <w:semiHidden/>
    <w:rsid w:val="00352B6F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Pealkiri3Mrk" w:customStyle="1">
    <w:name w:val="Pealkiri 3 Märk"/>
    <w:basedOn w:val="Liguvaikefont"/>
    <w:link w:val="Pealkiri3"/>
    <w:uiPriority w:val="9"/>
    <w:semiHidden/>
    <w:rsid w:val="00352B6F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Pealkiri4Mrk" w:customStyle="1">
    <w:name w:val="Pealkiri 4 Märk"/>
    <w:basedOn w:val="Liguvaikefont"/>
    <w:link w:val="Pealkiri4"/>
    <w:uiPriority w:val="9"/>
    <w:semiHidden/>
    <w:rsid w:val="00352B6F"/>
    <w:rPr>
      <w:rFonts w:eastAsiaTheme="majorEastAsia" w:cstheme="majorBidi"/>
      <w:i/>
      <w:iCs/>
      <w:color w:val="0F4761" w:themeColor="accent1" w:themeShade="BF"/>
    </w:rPr>
  </w:style>
  <w:style w:type="character" w:styleId="Pealkiri5Mrk" w:customStyle="1">
    <w:name w:val="Pealkiri 5 Märk"/>
    <w:basedOn w:val="Liguvaikefont"/>
    <w:link w:val="Pealkiri5"/>
    <w:uiPriority w:val="9"/>
    <w:semiHidden/>
    <w:rsid w:val="00352B6F"/>
    <w:rPr>
      <w:rFonts w:eastAsiaTheme="majorEastAsia" w:cstheme="majorBidi"/>
      <w:color w:val="0F4761" w:themeColor="accent1" w:themeShade="BF"/>
    </w:rPr>
  </w:style>
  <w:style w:type="character" w:styleId="Pealkiri6Mrk" w:customStyle="1">
    <w:name w:val="Pealkiri 6 Märk"/>
    <w:basedOn w:val="Liguvaikefont"/>
    <w:link w:val="Pealkiri6"/>
    <w:uiPriority w:val="9"/>
    <w:semiHidden/>
    <w:rsid w:val="00352B6F"/>
    <w:rPr>
      <w:rFonts w:eastAsiaTheme="majorEastAsia" w:cstheme="majorBidi"/>
      <w:i/>
      <w:iCs/>
      <w:color w:val="595959" w:themeColor="text1" w:themeTint="A6"/>
    </w:rPr>
  </w:style>
  <w:style w:type="character" w:styleId="Pealkiri7Mrk" w:customStyle="1">
    <w:name w:val="Pealkiri 7 Märk"/>
    <w:basedOn w:val="Liguvaikefont"/>
    <w:link w:val="Pealkiri7"/>
    <w:uiPriority w:val="9"/>
    <w:semiHidden/>
    <w:rsid w:val="00352B6F"/>
    <w:rPr>
      <w:rFonts w:eastAsiaTheme="majorEastAsia" w:cstheme="majorBidi"/>
      <w:color w:val="595959" w:themeColor="text1" w:themeTint="A6"/>
    </w:rPr>
  </w:style>
  <w:style w:type="character" w:styleId="Pealkiri8Mrk" w:customStyle="1">
    <w:name w:val="Pealkiri 8 Märk"/>
    <w:basedOn w:val="Liguvaikefont"/>
    <w:link w:val="Pealkiri8"/>
    <w:uiPriority w:val="9"/>
    <w:semiHidden/>
    <w:rsid w:val="00352B6F"/>
    <w:rPr>
      <w:rFonts w:eastAsiaTheme="majorEastAsia" w:cstheme="majorBidi"/>
      <w:i/>
      <w:iCs/>
      <w:color w:val="272727" w:themeColor="text1" w:themeTint="D8"/>
    </w:rPr>
  </w:style>
  <w:style w:type="character" w:styleId="Pealkiri9Mrk" w:customStyle="1">
    <w:name w:val="Pealkiri 9 Märk"/>
    <w:basedOn w:val="Liguvaikefont"/>
    <w:link w:val="Pealkiri9"/>
    <w:uiPriority w:val="9"/>
    <w:semiHidden/>
    <w:rsid w:val="00352B6F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52B6F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PealkiriMrk" w:customStyle="1">
    <w:name w:val="Pealkiri Märk"/>
    <w:basedOn w:val="Liguvaikefont"/>
    <w:link w:val="Pealkiri"/>
    <w:uiPriority w:val="10"/>
    <w:rsid w:val="00352B6F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52B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AlapealkiriMrk" w:customStyle="1">
    <w:name w:val="Alapealkiri Märk"/>
    <w:basedOn w:val="Liguvaikefont"/>
    <w:link w:val="Alapealkiri"/>
    <w:uiPriority w:val="11"/>
    <w:rsid w:val="00352B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52B6F"/>
    <w:pPr>
      <w:spacing w:before="160"/>
      <w:jc w:val="center"/>
    </w:pPr>
    <w:rPr>
      <w:i/>
      <w:iCs/>
      <w:color w:val="404040" w:themeColor="text1" w:themeTint="BF"/>
    </w:rPr>
  </w:style>
  <w:style w:type="character" w:styleId="TsitaatMrk" w:customStyle="1">
    <w:name w:val="Tsitaat Märk"/>
    <w:basedOn w:val="Liguvaikefont"/>
    <w:link w:val="Tsitaat"/>
    <w:uiPriority w:val="29"/>
    <w:rsid w:val="00352B6F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52B6F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352B6F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52B6F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SelgeltmrgatavtsitaatMrk" w:customStyle="1">
    <w:name w:val="Selgelt märgatav tsitaat Märk"/>
    <w:basedOn w:val="Liguvaikefont"/>
    <w:link w:val="Selgeltmrgatavtsitaat"/>
    <w:uiPriority w:val="30"/>
    <w:rsid w:val="00352B6F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52B6F"/>
    <w:rPr>
      <w:b/>
      <w:bCs/>
      <w:smallCaps/>
      <w:color w:val="0F4761" w:themeColor="accent1" w:themeShade="BF"/>
      <w:spacing w:val="5"/>
    </w:rPr>
  </w:style>
  <w:style w:type="character" w:styleId="Kommentaariviide">
    <w:name w:val="annotation reference"/>
    <w:basedOn w:val="Liguvaikefont"/>
    <w:uiPriority w:val="99"/>
    <w:semiHidden/>
    <w:unhideWhenUsed/>
    <w:rsid w:val="00751AE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51AEA"/>
    <w:pPr>
      <w:spacing w:line="240" w:lineRule="auto"/>
    </w:pPr>
    <w:rPr>
      <w:sz w:val="20"/>
      <w:szCs w:val="20"/>
    </w:rPr>
  </w:style>
  <w:style w:type="character" w:styleId="KommentaaritekstMrk" w:customStyle="1">
    <w:name w:val="Kommentaari tekst Märk"/>
    <w:basedOn w:val="Liguvaikefont"/>
    <w:link w:val="Kommentaaritekst"/>
    <w:uiPriority w:val="99"/>
    <w:rsid w:val="00751AE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51AEA"/>
    <w:rPr>
      <w:b/>
      <w:bCs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rsid w:val="00751AEA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751AEA"/>
    <w:pPr>
      <w:spacing w:after="0" w:line="240" w:lineRule="auto"/>
    </w:pPr>
  </w:style>
  <w:style w:type="character" w:styleId="Hperlink">
    <w:name w:val="Hyperlink"/>
    <w:basedOn w:val="Liguvaikefont"/>
    <w:uiPriority w:val="99"/>
    <w:unhideWhenUsed/>
    <w:rsid w:val="00BE7B39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E7B39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402E8B"/>
    <w:pPr>
      <w:tabs>
        <w:tab w:val="center" w:pos="4536"/>
        <w:tab w:val="right" w:pos="9072"/>
      </w:tabs>
      <w:spacing w:after="0" w:line="240" w:lineRule="auto"/>
    </w:pPr>
  </w:style>
  <w:style w:type="character" w:styleId="PisMrk" w:customStyle="1">
    <w:name w:val="Päis Märk"/>
    <w:basedOn w:val="Liguvaikefont"/>
    <w:link w:val="Pis"/>
    <w:uiPriority w:val="99"/>
    <w:rsid w:val="00402E8B"/>
  </w:style>
  <w:style w:type="paragraph" w:styleId="Jalus">
    <w:name w:val="footer"/>
    <w:basedOn w:val="Normaallaad"/>
    <w:link w:val="JalusMrk"/>
    <w:uiPriority w:val="99"/>
    <w:unhideWhenUsed/>
    <w:rsid w:val="00402E8B"/>
    <w:pPr>
      <w:tabs>
        <w:tab w:val="center" w:pos="4536"/>
        <w:tab w:val="right" w:pos="9072"/>
      </w:tabs>
      <w:spacing w:after="0" w:line="240" w:lineRule="auto"/>
    </w:pPr>
  </w:style>
  <w:style w:type="character" w:styleId="JalusMrk" w:customStyle="1">
    <w:name w:val="Jalus Märk"/>
    <w:basedOn w:val="Liguvaikefont"/>
    <w:link w:val="Jalus"/>
    <w:uiPriority w:val="99"/>
    <w:rsid w:val="00402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1/relationships/people" Target="peop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microsoft.com/office/2019/05/relationships/documenttasks" Target="documenttasks/documenttasks1.xml" Id="rId14" /><Relationship Type="http://schemas.openxmlformats.org/officeDocument/2006/relationships/comments" Target="comments.xml" Id="R98ea74572b7549a5" /><Relationship Type="http://schemas.microsoft.com/office/2016/09/relationships/commentsIds" Target="commentsIds.xml" Id="Rabfc50cf268f4218" /><Relationship Type="http://schemas.microsoft.com/office/2011/relationships/commentsExtended" Target="commentsExtended.xml" Id="R38e60ea786a148b8" /><Relationship Type="http://schemas.microsoft.com/office/2018/08/relationships/commentsExtensible" Target="commentsExtensible.xml" Id="Rda40c5c0ce3d4b77" /></Relationships>
</file>

<file path=word/documenttasks/documenttasks1.xml><?xml version="1.0" encoding="utf-8"?>
<t:Tasks xmlns:t="http://schemas.microsoft.com/office/tasks/2019/documenttasks" xmlns:oel="http://schemas.microsoft.com/office/2019/extlst">
  <t:Task id="{7F88CD46-CD4C-44E8-846F-A915ED8D7F36}">
    <t:Anchor>
      <t:Comment id="82734115"/>
    </t:Anchor>
    <t:History>
      <t:Event id="{8A2A4528-5B0A-4946-9AAF-767EEF415A31}" time="2025-09-08T06:52:39.02Z">
        <t:Attribution userId="S::revo.krause@fin.ee::40ab189b-07d0-4e78-b006-b7f91e3e6c75" userProvider="AD" userName="Revo Krause - RAM"/>
        <t:Anchor>
          <t:Comment id="82734115"/>
        </t:Anchor>
        <t:Create/>
      </t:Event>
      <t:Event id="{2001C14F-B28E-43CC-B757-CFF26833C527}" time="2025-09-08T06:52:39.02Z">
        <t:Attribution userId="S::revo.krause@fin.ee::40ab189b-07d0-4e78-b006-b7f91e3e6c75" userProvider="AD" userName="Revo Krause - RAM"/>
        <t:Anchor>
          <t:Comment id="82734115"/>
        </t:Anchor>
        <t:Assign userId="S::evelyn.liivamagi@fin.ee::7221dc0f-67ac-4161-8fc9-9787b6c2ec21" userProvider="AD" userName="Evelyn Liivamägi - RAM"/>
      </t:Event>
      <t:Event id="{38BFFB91-2128-43A7-B7CF-95AA5627397D}" time="2025-09-08T06:52:39.02Z">
        <t:Attribution userId="S::revo.krause@fin.ee::40ab189b-07d0-4e78-b006-b7f91e3e6c75" userProvider="AD" userName="Revo Krause - RAM"/>
        <t:Anchor>
          <t:Comment id="82734115"/>
        </t:Anchor>
        <t:SetTitle title="@Evelyn Liivamägi - RAM Arutasime Raineriga hommikul ja jõudsime sinna, et kuna lg 1 räägib õigusest küsida, ning lg 2 kohustusest anda, siis täiendame mõlemad lg-d sama lausega. Selliselt oleks igati ka loogiline, et kui täpsustame seda osa mida õigus …"/>
      </t:Event>
      <t:Event id="{6BF378B1-95FF-4D03-8882-F9261CB40BB9}" time="2025-09-08T12:36:27.955Z">
        <t:Attribution userId="S::revo.krause@fin.ee::40ab189b-07d0-4e78-b006-b7f91e3e6c75" userProvider="AD" userName="Revo Krause - RAM"/>
        <t:Progress percentComplete="100"/>
      </t:Event>
    </t:History>
  </t:Task>
  <t:Task id="{8727BC48-6E5A-47BA-8336-B4396E78E0D6}">
    <t:Anchor>
      <t:Comment id="1365195083"/>
    </t:Anchor>
    <t:History>
      <t:Event id="{9E4518E7-199C-4279-A1CC-BC20847A806F}" time="2025-09-08T06:52:39.02Z">
        <t:Attribution userId="S::revo.krause@fin.ee::40ab189b-07d0-4e78-b006-b7f91e3e6c75" userProvider="AD" userName="Revo Krause - RAM"/>
        <t:Anchor>
          <t:Comment id="1365195083"/>
        </t:Anchor>
        <t:Create/>
      </t:Event>
      <t:Event id="{D673C3A5-8EB2-4E76-A085-083455553A14}" time="2025-09-08T06:52:39.02Z">
        <t:Attribution userId="S::revo.krause@fin.ee::40ab189b-07d0-4e78-b006-b7f91e3e6c75" userProvider="AD" userName="Revo Krause - RAM"/>
        <t:Anchor>
          <t:Comment id="1365195083"/>
        </t:Anchor>
        <t:Assign userId="S::evelyn.liivamagi@fin.ee::7221dc0f-67ac-4161-8fc9-9787b6c2ec21" userProvider="AD" userName="Evelyn Liivamägi - RAM"/>
      </t:Event>
      <t:Event id="{7B6556DE-ACA8-47A3-8318-0749F9941CFF}" time="2025-09-08T06:52:39.02Z">
        <t:Attribution userId="S::revo.krause@fin.ee::40ab189b-07d0-4e78-b006-b7f91e3e6c75" userProvider="AD" userName="Revo Krause - RAM"/>
        <t:Anchor>
          <t:Comment id="1365195083"/>
        </t:Anchor>
        <t:SetTitle title="@Evelyn Liivamägi - RAM Arutasime Raineriga hommikul ja jõudsime sinna, et kuna lg 1 räägib õigusest küsida, ning lg 2 kohustusest anda, siis täiendame mõlemad lg-d sama lausega. Selliselt oleks igati ka loogiline, et kui täpsustame seda osa mida õigus …"/>
      </t:Event>
    </t:History>
  </t:Task>
</t:Tasks>
</file>

<file path=word/theme/theme1.xml><?xml version="1.0" encoding="utf-8"?>
<a:theme xmlns:a="http://schemas.openxmlformats.org/drawingml/2006/main" xmlns:thm15="http://schemas.microsoft.com/office/thememl/2012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2244e8f1a4ab10c81a29a76654b4211f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2fe41b861918e6a5662e8cbedc626da3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8ae1d7c-2bd3-44b1-9ec8-2a84712b19ec">
      <Terms xmlns="http://schemas.microsoft.com/office/infopath/2007/PartnerControls"/>
    </lcf76f155ced4ddcb4097134ff3c332f>
    <TaxCatchAll xmlns="e293f50e-b80d-400a-80a1-6226c80ebbbb" xsi:nil="true"/>
  </documentManagement>
</p:properties>
</file>

<file path=customXml/itemProps1.xml><?xml version="1.0" encoding="utf-8"?>
<ds:datastoreItem xmlns:ds="http://schemas.openxmlformats.org/officeDocument/2006/customXml" ds:itemID="{F3D44E37-FA8B-43A6-975F-76B95A0AD18C}"/>
</file>

<file path=customXml/itemProps2.xml><?xml version="1.0" encoding="utf-8"?>
<ds:datastoreItem xmlns:ds="http://schemas.openxmlformats.org/officeDocument/2006/customXml" ds:itemID="{927CDF0F-5D12-4E49-A7FE-967C76DB9C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348CE4-DC95-43E9-BCCB-6BA721634E9C}">
  <ds:schemaRefs>
    <ds:schemaRef ds:uri="http://schemas.microsoft.com/office/2006/metadata/properties"/>
    <ds:schemaRef ds:uri="http://schemas.microsoft.com/office/infopath/2007/PartnerControls"/>
    <ds:schemaRef ds:uri="c8ae1d7c-2bd3-44b1-9ec8-2a84712b19ec"/>
    <ds:schemaRef ds:uri="e293f50e-b80d-400a-80a1-6226c80ebbbb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Artur Lundalin - RAM</dc:creator>
  <keywords/>
  <dc:description/>
  <lastModifiedBy>Maarja-Liis Lall - JUSTDIGI</lastModifiedBy>
  <revision>29</revision>
  <dcterms:created xsi:type="dcterms:W3CDTF">2025-09-23T06:51:00.0000000Z</dcterms:created>
  <dcterms:modified xsi:type="dcterms:W3CDTF">2026-01-16T10:03:38.5066433Z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2025-08-14T07:52:21Z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0db9f51c-ea66-4156-93a3-3d0ab8b62116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0x0101003E579B56BAECA84AA24CE2339784D7AE</vt:lpwstr>
  </property>
  <property fmtid="{D5CDD505-2E9C-101B-9397-08002B2CF9AE}" pid="11" name="MediaServiceImageTags">
    <vt:lpwstr/>
  </property>
  <property fmtid="{D5CDD505-2E9C-101B-9397-08002B2CF9AE}" pid="12" name="docLang">
    <vt:lpwstr>et</vt:lpwstr>
  </property>
</Properties>
</file>